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71CA81" w14:textId="531AA6F8" w:rsidR="00ED0021" w:rsidRDefault="002131E0">
      <w:ins w:id="0" w:author="Author">
        <w:r>
          <w:rPr>
            <w:rFonts w:ascii="Franklin Gothic Demi" w:hAnsi="Franklin Gothic Demi"/>
            <w:noProof/>
            <w:sz w:val="40"/>
            <w:szCs w:val="40"/>
            <w:lang w:val="en-US"/>
          </w:rPr>
          <w:drawing>
            <wp:anchor distT="0" distB="0" distL="114300" distR="114300" simplePos="0" relativeHeight="251661312" behindDoc="0" locked="0" layoutInCell="0" allowOverlap="1" wp14:anchorId="4BA67FFE" wp14:editId="07337F87">
              <wp:simplePos x="0" y="0"/>
              <wp:positionH relativeFrom="column">
                <wp:posOffset>4554855</wp:posOffset>
              </wp:positionH>
              <wp:positionV relativeFrom="paragraph">
                <wp:posOffset>-768985</wp:posOffset>
              </wp:positionV>
              <wp:extent cx="1440000" cy="1440000"/>
              <wp:effectExtent l="0" t="0" r="8255" b="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11" cstate="print">
                        <a:extLst>
                          <a:ext uri="{28A0092B-C50C-407E-A947-70E740481C1C}">
                            <a14:useLocalDpi xmlns:a14="http://schemas.microsoft.com/office/drawing/2010/main" val="0"/>
                          </a:ext>
                        </a:extLst>
                      </a:blip>
                      <a:stretch>
                        <a:fillRect/>
                      </a:stretch>
                    </pic:blipFill>
                    <pic:spPr>
                      <a:xfrm rot="10800000" flipH="1" flipV="1">
                        <a:off x="0" y="0"/>
                        <a:ext cx="1440000" cy="1440000"/>
                      </a:xfrm>
                      <a:prstGeom prst="rect">
                        <a:avLst/>
                      </a:prstGeom>
                    </pic:spPr>
                  </pic:pic>
                </a:graphicData>
              </a:graphic>
              <wp14:sizeRelH relativeFrom="margin">
                <wp14:pctWidth>0</wp14:pctWidth>
              </wp14:sizeRelH>
              <wp14:sizeRelV relativeFrom="margin">
                <wp14:pctHeight>0</wp14:pctHeight>
              </wp14:sizeRelV>
            </wp:anchor>
          </w:drawing>
        </w:r>
      </w:ins>
      <w:r w:rsidR="00E7149D">
        <w:rPr>
          <w:noProof/>
          <w:lang w:val="en-US"/>
        </w:rPr>
        <w:drawing>
          <wp:anchor distT="0" distB="0" distL="114300" distR="114300" simplePos="0" relativeHeight="251659264" behindDoc="1" locked="0" layoutInCell="1" allowOverlap="1" wp14:anchorId="6B6A83D7" wp14:editId="2B691DA6">
            <wp:simplePos x="0" y="0"/>
            <wp:positionH relativeFrom="column">
              <wp:posOffset>-128905</wp:posOffset>
            </wp:positionH>
            <wp:positionV relativeFrom="paragraph">
              <wp:posOffset>-1562100</wp:posOffset>
            </wp:positionV>
            <wp:extent cx="2188845" cy="1511935"/>
            <wp:effectExtent l="0" t="0" r="190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188845" cy="1511935"/>
                    </a:xfrm>
                    <a:prstGeom prst="rect">
                      <a:avLst/>
                    </a:prstGeom>
                  </pic:spPr>
                </pic:pic>
              </a:graphicData>
            </a:graphic>
            <wp14:sizeRelH relativeFrom="page">
              <wp14:pctWidth>0</wp14:pctWidth>
            </wp14:sizeRelH>
            <wp14:sizeRelV relativeFrom="page">
              <wp14:pctHeight>0</wp14:pctHeight>
            </wp14:sizeRelV>
          </wp:anchor>
        </w:drawing>
      </w:r>
    </w:p>
    <w:p w14:paraId="33792870" w14:textId="76DE8ED6" w:rsidR="00B34364" w:rsidRDefault="00B34364"/>
    <w:tbl>
      <w:tblPr>
        <w:tblStyle w:val="TableGrid"/>
        <w:tblW w:w="8615" w:type="dxa"/>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8615"/>
      </w:tblGrid>
      <w:tr w:rsidR="00640BD0" w14:paraId="7606E2DA" w14:textId="77777777" w:rsidTr="0004596A">
        <w:trPr>
          <w:trHeight w:hRule="exact" w:val="2381"/>
        </w:trPr>
        <w:tc>
          <w:tcPr>
            <w:tcW w:w="8615" w:type="dxa"/>
          </w:tcPr>
          <w:p w14:paraId="74E5ED4D" w14:textId="78483F29" w:rsidR="00871DBD" w:rsidRDefault="00F66E84" w:rsidP="0004596A">
            <w:pPr>
              <w:pStyle w:val="HEADLINES"/>
            </w:pPr>
            <w:r>
              <w:t>Costs for i</w:t>
            </w:r>
            <w:r w:rsidR="003B4781">
              <w:t>nfrastructure and works</w:t>
            </w:r>
          </w:p>
          <w:p w14:paraId="33CD923E" w14:textId="09E06B32" w:rsidR="00541721" w:rsidRDefault="003B4781" w:rsidP="00541721">
            <w:pPr>
              <w:pStyle w:val="SUBHEADLINES"/>
            </w:pPr>
            <w:r>
              <w:t>Fact sheet</w:t>
            </w:r>
            <w:r w:rsidR="00B54EDA">
              <w:t xml:space="preserve"> on </w:t>
            </w:r>
            <w:r w:rsidR="004551B1">
              <w:t xml:space="preserve">the </w:t>
            </w:r>
            <w:r w:rsidR="00B54EDA">
              <w:t xml:space="preserve">eligibility of </w:t>
            </w:r>
            <w:r w:rsidR="004C4516">
              <w:t xml:space="preserve">costs for </w:t>
            </w:r>
            <w:r w:rsidR="00B54EDA">
              <w:t>infrastructure and works</w:t>
            </w:r>
            <w:r w:rsidR="00405F13">
              <w:rPr>
                <w:rStyle w:val="FootnoteReference"/>
              </w:rPr>
              <w:footnoteReference w:id="2"/>
            </w:r>
          </w:p>
          <w:p w14:paraId="70702FDC" w14:textId="72DEBAE0" w:rsidR="00FF4775" w:rsidRDefault="00A52D2D" w:rsidP="00541721">
            <w:pPr>
              <w:pStyle w:val="SUBHEADLINES"/>
            </w:pPr>
            <w:r>
              <w:t>February 2022</w:t>
            </w:r>
          </w:p>
          <w:p w14:paraId="1AE8F4E0" w14:textId="59339827" w:rsidR="00541721" w:rsidRPr="00541721" w:rsidRDefault="00541721" w:rsidP="00541721">
            <w:bookmarkStart w:id="1" w:name="_GoBack"/>
            <w:bookmarkEnd w:id="1"/>
          </w:p>
        </w:tc>
      </w:tr>
    </w:tbl>
    <w:p w14:paraId="0139CF38" w14:textId="77777777" w:rsidR="00541721" w:rsidRPr="00541721" w:rsidRDefault="003B4781" w:rsidP="00541721">
      <w:pPr>
        <w:pStyle w:val="BOLDStandardBLUE"/>
      </w:pPr>
      <w:r>
        <w:t>Definition</w:t>
      </w:r>
    </w:p>
    <w:p w14:paraId="21CF3AF0" w14:textId="77777777" w:rsidR="000A6C31" w:rsidRPr="00251921" w:rsidRDefault="000A6C31" w:rsidP="00251921"/>
    <w:p w14:paraId="2614C762" w14:textId="1E0F8BFD" w:rsidR="00673407" w:rsidRDefault="00F66E84" w:rsidP="00B54EDA">
      <w:pPr>
        <w:jc w:val="both"/>
      </w:pPr>
      <w:r>
        <w:t>Costs for infrastructure and works cover eligible expenditure</w:t>
      </w:r>
      <w:r w:rsidR="003F1C9A">
        <w:t>s</w:t>
      </w:r>
      <w:r w:rsidR="000221BB">
        <w:t xml:space="preserve"> </w:t>
      </w:r>
      <w:r w:rsidR="003B4781" w:rsidRPr="003B4781">
        <w:t>for infrastructure</w:t>
      </w:r>
      <w:r w:rsidR="003B4781">
        <w:t xml:space="preserve"> and works</w:t>
      </w:r>
      <w:r w:rsidR="00561EF8">
        <w:rPr>
          <w:rStyle w:val="FootnoteReference"/>
        </w:rPr>
        <w:footnoteReference w:id="3"/>
      </w:r>
      <w:r w:rsidR="000221BB">
        <w:t xml:space="preserve"> </w:t>
      </w:r>
      <w:r w:rsidR="000221BB" w:rsidRPr="00330C09">
        <w:t xml:space="preserve">necessary to achieve </w:t>
      </w:r>
      <w:r w:rsidR="003F1C9A">
        <w:t xml:space="preserve">the </w:t>
      </w:r>
      <w:r w:rsidR="000221BB" w:rsidRPr="00330C09">
        <w:t>objectives of the project</w:t>
      </w:r>
      <w:r w:rsidR="003B4781">
        <w:t xml:space="preserve">. </w:t>
      </w:r>
      <w:r w:rsidR="00405F13" w:rsidRPr="00330C09">
        <w:t xml:space="preserve">In the </w:t>
      </w:r>
      <w:r w:rsidR="00405F13">
        <w:t>case of investment activities, ‘infrastructure and works’</w:t>
      </w:r>
      <w:r w:rsidR="00405F13" w:rsidRPr="00330C09">
        <w:t xml:space="preserve"> cover </w:t>
      </w:r>
      <w:r w:rsidR="003F1C9A">
        <w:t xml:space="preserve">the </w:t>
      </w:r>
      <w:r w:rsidR="00405F13" w:rsidRPr="00330C09">
        <w:t>costs of fixed investments</w:t>
      </w:r>
      <w:r w:rsidR="00561EF8">
        <w:rPr>
          <w:rFonts w:ascii="Arial" w:hAnsi="Arial" w:cs="Arial"/>
          <w:color w:val="202122"/>
          <w:szCs w:val="21"/>
          <w:shd w:val="clear" w:color="auto" w:fill="FFFFFF"/>
        </w:rPr>
        <w:t>.</w:t>
      </w:r>
      <w:r w:rsidR="00405F13">
        <w:rPr>
          <w:rStyle w:val="FootnoteReference"/>
        </w:rPr>
        <w:footnoteReference w:id="4"/>
      </w:r>
      <w:r w:rsidR="00A03968">
        <w:t xml:space="preserve"> </w:t>
      </w:r>
      <w:r w:rsidR="00405F13">
        <w:t>These costs should be</w:t>
      </w:r>
      <w:r w:rsidR="00405F13" w:rsidRPr="0009095B">
        <w:t xml:space="preserve"> based on contracts or written agreements </w:t>
      </w:r>
      <w:r w:rsidR="00405F13">
        <w:t xml:space="preserve">concluded with </w:t>
      </w:r>
      <w:r w:rsidR="00405F13" w:rsidRPr="0009095B">
        <w:t>external experts and service providers</w:t>
      </w:r>
      <w:r w:rsidR="00446361">
        <w:t>,</w:t>
      </w:r>
      <w:r w:rsidR="00405F13">
        <w:t xml:space="preserve"> </w:t>
      </w:r>
      <w:r w:rsidR="00405F13" w:rsidRPr="0009095B">
        <w:t xml:space="preserve">and </w:t>
      </w:r>
      <w:r w:rsidR="00405F13">
        <w:t xml:space="preserve">paid </w:t>
      </w:r>
      <w:r>
        <w:t>based on</w:t>
      </w:r>
      <w:r w:rsidR="00405F13">
        <w:t xml:space="preserve"> </w:t>
      </w:r>
      <w:r w:rsidR="00405F13" w:rsidRPr="0009095B">
        <w:t>invoices or requests for reimbursement</w:t>
      </w:r>
      <w:r w:rsidR="00405F13">
        <w:t>.</w:t>
      </w:r>
    </w:p>
    <w:p w14:paraId="3100A3A9" w14:textId="5356C10E" w:rsidR="00405F13" w:rsidRDefault="00405F13" w:rsidP="00B54EDA">
      <w:pPr>
        <w:jc w:val="both"/>
      </w:pPr>
    </w:p>
    <w:p w14:paraId="4DB87F69" w14:textId="77777777" w:rsidR="00405F13" w:rsidRDefault="00405F13" w:rsidP="00405F13">
      <w:pPr>
        <w:jc w:val="both"/>
      </w:pPr>
      <w:r w:rsidRPr="006C5E3D">
        <w:rPr>
          <w:rFonts w:ascii="Franklin Gothic Demi" w:hAnsi="Franklin Gothic Demi"/>
          <w:color w:val="007BA1" w:themeColor="accent2"/>
        </w:rPr>
        <w:t>Legal references</w:t>
      </w:r>
      <w:r>
        <w:t xml:space="preserve"> </w:t>
      </w:r>
    </w:p>
    <w:p w14:paraId="39FCC44C" w14:textId="77777777" w:rsidR="00405F13" w:rsidRDefault="00405F13" w:rsidP="00405F13">
      <w:pPr>
        <w:jc w:val="both"/>
      </w:pPr>
    </w:p>
    <w:p w14:paraId="2098476B" w14:textId="1A95B89D" w:rsidR="00405F13" w:rsidRDefault="006C4094" w:rsidP="00405F13">
      <w:pPr>
        <w:pStyle w:val="Default"/>
        <w:rPr>
          <w:rFonts w:ascii="Franklin Gothic Book" w:hAnsi="Franklin Gothic Book" w:cstheme="minorBidi"/>
          <w:color w:val="000000" w:themeColor="text1"/>
          <w:spacing w:val="4"/>
          <w:sz w:val="21"/>
          <w:lang w:val="en-GB"/>
        </w:rPr>
      </w:pPr>
      <w:r>
        <w:rPr>
          <w:rFonts w:ascii="Franklin Gothic Book" w:hAnsi="Franklin Gothic Book" w:cstheme="minorBidi"/>
          <w:color w:val="000000" w:themeColor="text1"/>
          <w:spacing w:val="4"/>
          <w:sz w:val="21"/>
          <w:lang w:val="en-GB"/>
        </w:rPr>
        <w:t xml:space="preserve">This cost category </w:t>
      </w:r>
      <w:r w:rsidR="00446361">
        <w:rPr>
          <w:rFonts w:ascii="Franklin Gothic Book" w:hAnsi="Franklin Gothic Book" w:cstheme="minorBidi"/>
          <w:color w:val="000000" w:themeColor="text1"/>
          <w:spacing w:val="4"/>
          <w:sz w:val="21"/>
          <w:lang w:val="en-GB"/>
        </w:rPr>
        <w:t>was</w:t>
      </w:r>
      <w:r>
        <w:rPr>
          <w:rFonts w:ascii="Franklin Gothic Book" w:hAnsi="Franklin Gothic Book" w:cstheme="minorBidi"/>
          <w:color w:val="000000" w:themeColor="text1"/>
          <w:spacing w:val="4"/>
          <w:sz w:val="21"/>
          <w:lang w:val="en-GB"/>
        </w:rPr>
        <w:t xml:space="preserve"> introduced for the first time in Interreg </w:t>
      </w:r>
      <w:r w:rsidR="006B2681">
        <w:rPr>
          <w:rFonts w:ascii="Franklin Gothic Book" w:hAnsi="Franklin Gothic Book" w:cstheme="minorBidi"/>
          <w:color w:val="000000" w:themeColor="text1"/>
          <w:spacing w:val="4"/>
          <w:sz w:val="21"/>
          <w:lang w:val="en-GB"/>
        </w:rPr>
        <w:t>R</w:t>
      </w:r>
      <w:r>
        <w:rPr>
          <w:rFonts w:ascii="Franklin Gothic Book" w:hAnsi="Franklin Gothic Book" w:cstheme="minorBidi"/>
          <w:color w:val="000000" w:themeColor="text1"/>
          <w:spacing w:val="4"/>
          <w:sz w:val="21"/>
          <w:lang w:val="en-GB"/>
        </w:rPr>
        <w:t xml:space="preserve">egulation in the 2021-2027 programming period. </w:t>
      </w:r>
      <w:r w:rsidR="00405F13" w:rsidRPr="006C4094">
        <w:rPr>
          <w:rFonts w:ascii="Franklin Gothic Book" w:hAnsi="Franklin Gothic Book" w:cstheme="minorBidi"/>
          <w:color w:val="000000" w:themeColor="text1"/>
          <w:spacing w:val="4"/>
          <w:sz w:val="21"/>
          <w:lang w:val="en-GB"/>
        </w:rPr>
        <w:t>According to Article 44 of</w:t>
      </w:r>
      <w:r w:rsidR="003F1C9A">
        <w:rPr>
          <w:rFonts w:ascii="Franklin Gothic Book" w:hAnsi="Franklin Gothic Book" w:cstheme="minorBidi"/>
          <w:color w:val="000000" w:themeColor="text1"/>
          <w:spacing w:val="4"/>
          <w:sz w:val="21"/>
          <w:lang w:val="en-GB"/>
        </w:rPr>
        <w:t xml:space="preserve"> the</w:t>
      </w:r>
      <w:r w:rsidR="00405F13" w:rsidRPr="006C4094">
        <w:rPr>
          <w:rFonts w:ascii="Franklin Gothic Book" w:hAnsi="Franklin Gothic Book" w:cstheme="minorBidi"/>
          <w:color w:val="000000" w:themeColor="text1"/>
          <w:spacing w:val="4"/>
          <w:sz w:val="21"/>
          <w:lang w:val="en-GB"/>
        </w:rPr>
        <w:t xml:space="preserve"> Interreg Regulation</w:t>
      </w:r>
      <w:r w:rsidR="00446361">
        <w:rPr>
          <w:rFonts w:ascii="Franklin Gothic Book" w:hAnsi="Franklin Gothic Book" w:cstheme="minorBidi"/>
          <w:color w:val="000000" w:themeColor="text1"/>
          <w:spacing w:val="4"/>
          <w:sz w:val="21"/>
          <w:lang w:val="en-GB"/>
        </w:rPr>
        <w:t>,</w:t>
      </w:r>
      <w:r w:rsidR="00405F13" w:rsidRPr="006C4094">
        <w:rPr>
          <w:rFonts w:ascii="Franklin Gothic Book" w:hAnsi="Franklin Gothic Book" w:cstheme="minorBidi"/>
          <w:color w:val="000000" w:themeColor="text1"/>
          <w:spacing w:val="4"/>
          <w:sz w:val="21"/>
          <w:lang w:val="en-GB"/>
        </w:rPr>
        <w:t xml:space="preserve"> costs</w:t>
      </w:r>
      <w:r w:rsidR="00561EF8">
        <w:rPr>
          <w:rFonts w:ascii="Franklin Gothic Book" w:hAnsi="Franklin Gothic Book" w:cstheme="minorBidi"/>
          <w:color w:val="000000" w:themeColor="text1"/>
          <w:spacing w:val="4"/>
          <w:sz w:val="21"/>
          <w:lang w:val="en-GB"/>
        </w:rPr>
        <w:t xml:space="preserve"> for infrastructure and works</w:t>
      </w:r>
      <w:r w:rsidR="00405F13" w:rsidRPr="006C4094">
        <w:rPr>
          <w:rFonts w:ascii="Franklin Gothic Book" w:hAnsi="Franklin Gothic Book" w:cstheme="minorBidi"/>
          <w:color w:val="000000" w:themeColor="text1"/>
          <w:spacing w:val="4"/>
          <w:sz w:val="21"/>
          <w:lang w:val="en-GB"/>
        </w:rPr>
        <w:t xml:space="preserve"> are limited to:</w:t>
      </w:r>
    </w:p>
    <w:p w14:paraId="45D38B11" w14:textId="77777777" w:rsidR="00F66E84" w:rsidRPr="006C4094" w:rsidRDefault="00F66E84" w:rsidP="00405F13">
      <w:pPr>
        <w:pStyle w:val="Default"/>
        <w:rPr>
          <w:rFonts w:ascii="Franklin Gothic Book" w:hAnsi="Franklin Gothic Book" w:cstheme="minorBidi"/>
          <w:color w:val="000000" w:themeColor="text1"/>
          <w:spacing w:val="4"/>
          <w:sz w:val="21"/>
          <w:lang w:val="en-GB"/>
        </w:rPr>
      </w:pPr>
    </w:p>
    <w:p w14:paraId="0CF88D58" w14:textId="70EBD726" w:rsidR="00405F13" w:rsidRPr="003D4169" w:rsidRDefault="00405F13" w:rsidP="0060044F">
      <w:pPr>
        <w:pStyle w:val="ListParagraph"/>
        <w:numPr>
          <w:ilvl w:val="0"/>
          <w:numId w:val="32"/>
        </w:numPr>
        <w:jc w:val="both"/>
      </w:pPr>
      <w:r w:rsidRPr="003D4169">
        <w:t>purchase of land</w:t>
      </w:r>
      <w:r w:rsidR="003F1C9A">
        <w:rPr>
          <w:rStyle w:val="FootnoteReference"/>
        </w:rPr>
        <w:footnoteReference w:id="5"/>
      </w:r>
      <w:r w:rsidRPr="003D4169">
        <w:t xml:space="preserve"> in accordance with point (b) of Article 64(1) </w:t>
      </w:r>
      <w:r w:rsidR="00F66E84" w:rsidRPr="003D4169">
        <w:t>CPR</w:t>
      </w:r>
      <w:r w:rsidR="003F1C9A">
        <w:rPr>
          <w:rStyle w:val="FootnoteReference"/>
        </w:rPr>
        <w:footnoteReference w:id="6"/>
      </w:r>
      <w:r w:rsidRPr="003D4169">
        <w:t>;</w:t>
      </w:r>
    </w:p>
    <w:p w14:paraId="365328A9" w14:textId="4BCD937A" w:rsidR="00405F13" w:rsidRPr="0060044F" w:rsidRDefault="00405F13" w:rsidP="0060044F">
      <w:pPr>
        <w:pStyle w:val="ListParagraph"/>
        <w:numPr>
          <w:ilvl w:val="0"/>
          <w:numId w:val="32"/>
        </w:numPr>
        <w:jc w:val="both"/>
        <w:rPr>
          <w:lang w:val="fr-FR"/>
        </w:rPr>
      </w:pPr>
      <w:r w:rsidRPr="0060044F">
        <w:rPr>
          <w:lang w:val="fr-FR"/>
        </w:rPr>
        <w:t>building permits;</w:t>
      </w:r>
    </w:p>
    <w:p w14:paraId="2F4B9E02" w14:textId="11B29A1A" w:rsidR="00405F13" w:rsidRPr="0060044F" w:rsidRDefault="00405F13" w:rsidP="0060044F">
      <w:pPr>
        <w:pStyle w:val="ListParagraph"/>
        <w:numPr>
          <w:ilvl w:val="0"/>
          <w:numId w:val="32"/>
        </w:numPr>
        <w:jc w:val="both"/>
        <w:rPr>
          <w:lang w:val="fr-FR"/>
        </w:rPr>
      </w:pPr>
      <w:r w:rsidRPr="0060044F">
        <w:rPr>
          <w:lang w:val="fr-FR"/>
        </w:rPr>
        <w:t>building material;</w:t>
      </w:r>
    </w:p>
    <w:p w14:paraId="02F97890" w14:textId="5095DB41" w:rsidR="00405F13" w:rsidRPr="0060044F" w:rsidRDefault="00405F13" w:rsidP="0060044F">
      <w:pPr>
        <w:pStyle w:val="ListParagraph"/>
        <w:numPr>
          <w:ilvl w:val="0"/>
          <w:numId w:val="32"/>
        </w:numPr>
        <w:jc w:val="both"/>
        <w:rPr>
          <w:lang w:val="fr-FR"/>
        </w:rPr>
      </w:pPr>
      <w:r w:rsidRPr="0060044F">
        <w:rPr>
          <w:lang w:val="fr-FR"/>
        </w:rPr>
        <w:t xml:space="preserve">labour; </w:t>
      </w:r>
    </w:p>
    <w:p w14:paraId="3792EAE1" w14:textId="6BEF618D" w:rsidR="00405F13" w:rsidRPr="00405F13" w:rsidRDefault="00405F13" w:rsidP="0060044F">
      <w:pPr>
        <w:pStyle w:val="ListParagraph"/>
        <w:numPr>
          <w:ilvl w:val="0"/>
          <w:numId w:val="32"/>
        </w:numPr>
        <w:jc w:val="both"/>
      </w:pPr>
      <w:r w:rsidRPr="003D4169">
        <w:t>specialised interventions (such as soil remediation, mine-clearing).</w:t>
      </w:r>
    </w:p>
    <w:p w14:paraId="5B4E5D82" w14:textId="2484982A" w:rsidR="00E44184" w:rsidRPr="00405F13" w:rsidRDefault="00E44184" w:rsidP="00313D79">
      <w:pPr>
        <w:rPr>
          <w:lang w:val="en-US"/>
        </w:rPr>
      </w:pPr>
    </w:p>
    <w:p w14:paraId="0DCE3A7C" w14:textId="7A64E1B5" w:rsidR="00E44184" w:rsidRDefault="00405F13" w:rsidP="00313D79">
      <w:r>
        <w:t xml:space="preserve">The above </w:t>
      </w:r>
      <w:r w:rsidR="00F61F6E" w:rsidRPr="00F61F6E">
        <w:t xml:space="preserve">list is exhaustive, </w:t>
      </w:r>
      <w:r>
        <w:t>and programmes cannot add additional types of costs to this list</w:t>
      </w:r>
      <w:r w:rsidR="007D1FA7">
        <w:t xml:space="preserve"> </w:t>
      </w:r>
      <w:r w:rsidR="007D1FA7" w:rsidRPr="007120FD">
        <w:t>(</w:t>
      </w:r>
      <w:r w:rsidR="00D6771D">
        <w:t xml:space="preserve">however, </w:t>
      </w:r>
      <w:r w:rsidR="007D1FA7" w:rsidRPr="007120FD">
        <w:t>a programme may specify the catalogue of costs under letter e))</w:t>
      </w:r>
      <w:r w:rsidRPr="007120FD">
        <w:t>. The Interact</w:t>
      </w:r>
      <w:r w:rsidR="00F66E84">
        <w:t xml:space="preserve"> tool,</w:t>
      </w:r>
      <w:r w:rsidRPr="00D55FB1">
        <w:t xml:space="preserve"> Matrix of costs</w:t>
      </w:r>
      <w:r w:rsidR="000F5119">
        <w:rPr>
          <w:rStyle w:val="FootnoteReference"/>
        </w:rPr>
        <w:footnoteReference w:id="7"/>
      </w:r>
      <w:r w:rsidR="00F66E84">
        <w:t>,</w:t>
      </w:r>
      <w:r w:rsidRPr="00D55FB1">
        <w:t xml:space="preserve"> presents further details of eligible and ineligible costs under this cost category.</w:t>
      </w:r>
    </w:p>
    <w:p w14:paraId="22AEB088" w14:textId="3AE2926B" w:rsidR="00A03968" w:rsidRDefault="00A03968" w:rsidP="00313D79"/>
    <w:p w14:paraId="2B31D2B3" w14:textId="3DAD85FD" w:rsidR="00A03968" w:rsidRPr="00B80B70" w:rsidRDefault="00A03968" w:rsidP="00A03968">
      <w:pPr>
        <w:pStyle w:val="Default"/>
        <w:rPr>
          <w:rFonts w:ascii="Franklin Gothic Book" w:hAnsi="Franklin Gothic Book" w:cstheme="minorBidi"/>
          <w:color w:val="000000" w:themeColor="text1"/>
          <w:spacing w:val="4"/>
          <w:sz w:val="21"/>
        </w:rPr>
      </w:pPr>
      <w:bookmarkStart w:id="2" w:name="_Hlk82522932"/>
      <w:r>
        <w:rPr>
          <w:rFonts w:ascii="Franklin Gothic Book" w:hAnsi="Franklin Gothic Book" w:cstheme="minorBidi"/>
          <w:color w:val="000000" w:themeColor="text1"/>
          <w:spacing w:val="4"/>
          <w:sz w:val="21"/>
        </w:rPr>
        <w:t>Below</w:t>
      </w:r>
      <w:r w:rsidR="00D6771D">
        <w:rPr>
          <w:rFonts w:ascii="Franklin Gothic Book" w:hAnsi="Franklin Gothic Book" w:cstheme="minorBidi"/>
          <w:color w:val="000000" w:themeColor="text1"/>
          <w:spacing w:val="4"/>
          <w:sz w:val="21"/>
        </w:rPr>
        <w:t>,</w:t>
      </w:r>
      <w:r>
        <w:rPr>
          <w:rFonts w:ascii="Franklin Gothic Book" w:hAnsi="Franklin Gothic Book" w:cstheme="minorBidi"/>
          <w:color w:val="000000" w:themeColor="text1"/>
          <w:spacing w:val="4"/>
          <w:sz w:val="21"/>
        </w:rPr>
        <w:t xml:space="preserve"> you will find all articles from CPR, Interreg Regulation and ERDF/CF Regulation </w:t>
      </w:r>
      <w:r w:rsidRPr="00B80B70">
        <w:rPr>
          <w:rFonts w:ascii="Franklin Gothic Book" w:hAnsi="Franklin Gothic Book" w:cstheme="minorBidi"/>
          <w:color w:val="000000" w:themeColor="text1"/>
          <w:spacing w:val="4"/>
          <w:sz w:val="21"/>
        </w:rPr>
        <w:t xml:space="preserve">applicable for </w:t>
      </w:r>
      <w:r>
        <w:rPr>
          <w:rFonts w:ascii="Franklin Gothic Book" w:hAnsi="Franklin Gothic Book" w:cstheme="minorBidi"/>
          <w:color w:val="000000" w:themeColor="text1"/>
          <w:spacing w:val="4"/>
          <w:sz w:val="21"/>
        </w:rPr>
        <w:t>infrastructure and works</w:t>
      </w:r>
      <w:r w:rsidRPr="00B80B70">
        <w:rPr>
          <w:rFonts w:ascii="Franklin Gothic Book" w:hAnsi="Franklin Gothic Book" w:cstheme="minorBidi"/>
          <w:color w:val="000000" w:themeColor="text1"/>
          <w:spacing w:val="4"/>
          <w:sz w:val="21"/>
        </w:rPr>
        <w:t xml:space="preserve"> costs</w:t>
      </w:r>
      <w:r>
        <w:rPr>
          <w:rFonts w:ascii="Franklin Gothic Book" w:hAnsi="Franklin Gothic Book" w:cstheme="minorBidi"/>
          <w:color w:val="000000" w:themeColor="text1"/>
          <w:spacing w:val="4"/>
          <w:sz w:val="21"/>
        </w:rPr>
        <w:t>, referenced in this fact sheet:</w:t>
      </w:r>
    </w:p>
    <w:bookmarkEnd w:id="2"/>
    <w:p w14:paraId="05119745" w14:textId="1DD021AE" w:rsidR="000F5119" w:rsidRPr="0060044F" w:rsidRDefault="000F5119" w:rsidP="000F5119">
      <w:pPr>
        <w:pStyle w:val="Default"/>
      </w:pPr>
    </w:p>
    <w:p w14:paraId="22BB6E2D" w14:textId="45C0259D" w:rsidR="000F5119" w:rsidRPr="00C16B07" w:rsidRDefault="003D4169" w:rsidP="0060044F">
      <w:pPr>
        <w:jc w:val="both"/>
        <w:rPr>
          <w:b/>
          <w:bCs/>
          <w:lang w:val="en-US"/>
        </w:rPr>
      </w:pPr>
      <w:r w:rsidRPr="008E3AF7">
        <w:rPr>
          <w:b/>
        </w:rPr>
        <w:t>Regulation (EU) No 2021/1060</w:t>
      </w:r>
      <w:r>
        <w:t xml:space="preserve"> - </w:t>
      </w:r>
      <w:r w:rsidR="000F5119" w:rsidRPr="00C16B07">
        <w:rPr>
          <w:b/>
          <w:bCs/>
          <w:lang w:val="en-US"/>
        </w:rPr>
        <w:t>CPR</w:t>
      </w:r>
    </w:p>
    <w:p w14:paraId="48452531" w14:textId="26654426" w:rsidR="00405F13" w:rsidRDefault="00405F13" w:rsidP="00313D79">
      <w:pPr>
        <w:rPr>
          <w:lang w:val="en-US"/>
        </w:rPr>
      </w:pPr>
    </w:p>
    <w:p w14:paraId="7CC999D5" w14:textId="77777777" w:rsidR="00D355D2" w:rsidRDefault="008C0D0B" w:rsidP="00D355D2">
      <w:pPr>
        <w:pStyle w:val="ListParagraph"/>
        <w:numPr>
          <w:ilvl w:val="0"/>
          <w:numId w:val="33"/>
        </w:numPr>
        <w:jc w:val="both"/>
        <w:rPr>
          <w:lang w:val="fr-FR"/>
        </w:rPr>
      </w:pPr>
      <w:r w:rsidRPr="00D355D2">
        <w:rPr>
          <w:lang w:val="fr-FR"/>
        </w:rPr>
        <w:t>Article 63</w:t>
      </w:r>
      <w:r w:rsidR="000F5119" w:rsidRPr="00D355D2">
        <w:rPr>
          <w:lang w:val="fr-FR"/>
        </w:rPr>
        <w:t xml:space="preserve"> </w:t>
      </w:r>
      <w:r w:rsidRPr="00D355D2">
        <w:rPr>
          <w:lang w:val="fr-FR"/>
        </w:rPr>
        <w:t>– Eligibility</w:t>
      </w:r>
      <w:r w:rsidR="00655297" w:rsidRPr="00D355D2">
        <w:rPr>
          <w:lang w:val="fr-FR"/>
        </w:rPr>
        <w:t>,</w:t>
      </w:r>
    </w:p>
    <w:p w14:paraId="60B37D65" w14:textId="608185C8" w:rsidR="00D355D2" w:rsidRDefault="00655297" w:rsidP="00D355D2">
      <w:pPr>
        <w:pStyle w:val="ListParagraph"/>
        <w:numPr>
          <w:ilvl w:val="0"/>
          <w:numId w:val="33"/>
        </w:numPr>
        <w:jc w:val="both"/>
        <w:rPr>
          <w:lang w:val="fr-FR"/>
        </w:rPr>
      </w:pPr>
      <w:r w:rsidRPr="00D355D2">
        <w:rPr>
          <w:lang w:val="fr-FR"/>
        </w:rPr>
        <w:t xml:space="preserve">Article 64 - </w:t>
      </w:r>
      <w:r w:rsidR="0055572A">
        <w:rPr>
          <w:lang w:val="fr-FR"/>
        </w:rPr>
        <w:t xml:space="preserve"> </w:t>
      </w:r>
      <w:r w:rsidRPr="00D355D2">
        <w:rPr>
          <w:lang w:val="fr-FR"/>
        </w:rPr>
        <w:t>Non-eligible costs,</w:t>
      </w:r>
    </w:p>
    <w:p w14:paraId="76454F32" w14:textId="1DD94A57" w:rsidR="00D355D2" w:rsidRDefault="00655297" w:rsidP="00D355D2">
      <w:pPr>
        <w:pStyle w:val="ListParagraph"/>
        <w:numPr>
          <w:ilvl w:val="0"/>
          <w:numId w:val="33"/>
        </w:numPr>
        <w:jc w:val="both"/>
        <w:rPr>
          <w:lang w:val="fr-FR"/>
        </w:rPr>
      </w:pPr>
      <w:r w:rsidRPr="00D355D2">
        <w:rPr>
          <w:lang w:val="fr-FR"/>
        </w:rPr>
        <w:t xml:space="preserve">Article 65 - </w:t>
      </w:r>
      <w:r w:rsidR="0055572A">
        <w:rPr>
          <w:lang w:val="fr-FR"/>
        </w:rPr>
        <w:t xml:space="preserve"> </w:t>
      </w:r>
      <w:r w:rsidRPr="00D355D2">
        <w:rPr>
          <w:lang w:val="fr-FR"/>
        </w:rPr>
        <w:t>Durability of operations,</w:t>
      </w:r>
    </w:p>
    <w:p w14:paraId="034FA6BB" w14:textId="2B6FACCF" w:rsidR="008C0D0B" w:rsidRPr="003D4169" w:rsidRDefault="008C0D0B" w:rsidP="00D355D2">
      <w:pPr>
        <w:pStyle w:val="ListParagraph"/>
        <w:numPr>
          <w:ilvl w:val="0"/>
          <w:numId w:val="33"/>
        </w:numPr>
        <w:jc w:val="both"/>
      </w:pPr>
      <w:r w:rsidRPr="003D4169">
        <w:t>Article 67</w:t>
      </w:r>
      <w:r w:rsidR="000F5119" w:rsidRPr="003D4169">
        <w:t xml:space="preserve"> </w:t>
      </w:r>
      <w:r w:rsidRPr="003D4169">
        <w:t xml:space="preserve">– </w:t>
      </w:r>
      <w:r w:rsidR="002F4239" w:rsidRPr="003D4169">
        <w:t>Specific eligibility rules for grants</w:t>
      </w:r>
      <w:r w:rsidR="00CB1C2A" w:rsidRPr="003D4169">
        <w:t>.</w:t>
      </w:r>
    </w:p>
    <w:p w14:paraId="15F41B62" w14:textId="5C8AD7E6" w:rsidR="00405F13" w:rsidRPr="003D4169" w:rsidRDefault="00405F13" w:rsidP="00313D79"/>
    <w:p w14:paraId="55898352" w14:textId="3E1BC223" w:rsidR="008C0D0B" w:rsidRPr="00C16B07" w:rsidRDefault="00F30C3A" w:rsidP="0060044F">
      <w:pPr>
        <w:jc w:val="both"/>
        <w:rPr>
          <w:b/>
          <w:bCs/>
          <w:lang w:val="en-US"/>
        </w:rPr>
      </w:pPr>
      <w:r w:rsidRPr="008E3AF7">
        <w:rPr>
          <w:b/>
        </w:rPr>
        <w:t>Regulation (EU) No 2021/1059</w:t>
      </w:r>
      <w:r>
        <w:t xml:space="preserve"> - </w:t>
      </w:r>
      <w:r w:rsidR="000F5119" w:rsidRPr="00C16B07">
        <w:rPr>
          <w:b/>
          <w:bCs/>
          <w:lang w:val="en-US"/>
        </w:rPr>
        <w:t>Interreg</w:t>
      </w:r>
      <w:r w:rsidR="00A03968" w:rsidRPr="00C16B07">
        <w:rPr>
          <w:b/>
          <w:bCs/>
          <w:lang w:val="en-US"/>
        </w:rPr>
        <w:t xml:space="preserve"> Regulation</w:t>
      </w:r>
    </w:p>
    <w:p w14:paraId="523BA714" w14:textId="69CEF153" w:rsidR="000F5119" w:rsidRDefault="000F5119" w:rsidP="00313D79">
      <w:pPr>
        <w:rPr>
          <w:b/>
        </w:rPr>
      </w:pPr>
    </w:p>
    <w:p w14:paraId="10416EF6" w14:textId="0E1EA792" w:rsidR="003A591C" w:rsidRPr="003D4169" w:rsidRDefault="002F4239" w:rsidP="003A591C">
      <w:pPr>
        <w:pStyle w:val="ListParagraph"/>
        <w:numPr>
          <w:ilvl w:val="0"/>
          <w:numId w:val="33"/>
        </w:numPr>
        <w:jc w:val="both"/>
      </w:pPr>
      <w:r w:rsidRPr="003D4169">
        <w:t>Article 22 – Selection of Interreg operations</w:t>
      </w:r>
      <w:r w:rsidR="00655297" w:rsidRPr="003D4169">
        <w:t>,</w:t>
      </w:r>
    </w:p>
    <w:p w14:paraId="67B32B90" w14:textId="7375B0DF" w:rsidR="002F4239" w:rsidRPr="003D4169" w:rsidRDefault="002F4239" w:rsidP="003A591C">
      <w:pPr>
        <w:pStyle w:val="ListParagraph"/>
        <w:numPr>
          <w:ilvl w:val="0"/>
          <w:numId w:val="33"/>
        </w:numPr>
        <w:jc w:val="both"/>
      </w:pPr>
      <w:r w:rsidRPr="003D4169">
        <w:t>Article 36 - Responsibilities of managing authorities and partners with regard to transparency and communication</w:t>
      </w:r>
      <w:r w:rsidR="00A03968" w:rsidRPr="003D4169">
        <w:t>,</w:t>
      </w:r>
    </w:p>
    <w:p w14:paraId="186B4464" w14:textId="77777777" w:rsidR="003A591C" w:rsidRDefault="003A591C" w:rsidP="003A591C">
      <w:pPr>
        <w:pStyle w:val="ListParagraph"/>
        <w:numPr>
          <w:ilvl w:val="0"/>
          <w:numId w:val="33"/>
        </w:numPr>
        <w:jc w:val="both"/>
      </w:pPr>
      <w:r>
        <w:t>Article 37 - Rules on eligibility of expenditure,</w:t>
      </w:r>
    </w:p>
    <w:p w14:paraId="354F9815" w14:textId="662B6766" w:rsidR="003A591C" w:rsidRPr="003D4169" w:rsidRDefault="003A591C" w:rsidP="003A591C">
      <w:pPr>
        <w:pStyle w:val="ListParagraph"/>
        <w:numPr>
          <w:ilvl w:val="0"/>
          <w:numId w:val="33"/>
        </w:numPr>
        <w:jc w:val="both"/>
      </w:pPr>
      <w:r>
        <w:t>Article 38 - General provisions on eligibility of cost categories,</w:t>
      </w:r>
    </w:p>
    <w:p w14:paraId="02752A06" w14:textId="18ED0D4E" w:rsidR="00A03968" w:rsidRPr="003D4169" w:rsidRDefault="00A03968" w:rsidP="003A591C">
      <w:pPr>
        <w:pStyle w:val="ListParagraph"/>
        <w:numPr>
          <w:ilvl w:val="0"/>
          <w:numId w:val="33"/>
        </w:numPr>
        <w:jc w:val="both"/>
      </w:pPr>
      <w:r w:rsidRPr="003D4169">
        <w:t>Article 44 – Costs for infrastructure and works</w:t>
      </w:r>
      <w:r w:rsidR="00CB1C2A" w:rsidRPr="003D4169">
        <w:t>.</w:t>
      </w:r>
    </w:p>
    <w:p w14:paraId="232F6FD2" w14:textId="436F80FC" w:rsidR="00655297" w:rsidRPr="003D4169" w:rsidRDefault="00655297" w:rsidP="002F4239">
      <w:pPr>
        <w:jc w:val="both"/>
      </w:pPr>
    </w:p>
    <w:p w14:paraId="27B420AF" w14:textId="3FEF630F" w:rsidR="00655297" w:rsidRPr="00C16B07" w:rsidRDefault="007F39F4" w:rsidP="002F4239">
      <w:pPr>
        <w:jc w:val="both"/>
        <w:rPr>
          <w:b/>
          <w:bCs/>
          <w:lang w:val="en-US"/>
        </w:rPr>
      </w:pPr>
      <w:r w:rsidRPr="008E3AF7">
        <w:rPr>
          <w:b/>
        </w:rPr>
        <w:t>Regulation (EU) No 2021/1058 -</w:t>
      </w:r>
      <w:r>
        <w:t xml:space="preserve"> </w:t>
      </w:r>
      <w:r w:rsidR="00655297" w:rsidRPr="00C16B07">
        <w:rPr>
          <w:b/>
          <w:bCs/>
          <w:lang w:val="en-US"/>
        </w:rPr>
        <w:t>ERDF</w:t>
      </w:r>
      <w:r w:rsidR="00A03968" w:rsidRPr="00C16B07">
        <w:rPr>
          <w:b/>
          <w:bCs/>
          <w:lang w:val="en-US"/>
        </w:rPr>
        <w:t>/CF Regulation</w:t>
      </w:r>
    </w:p>
    <w:p w14:paraId="73FB28AB" w14:textId="12D2B9F0" w:rsidR="00655297" w:rsidRPr="006B6675" w:rsidRDefault="00655297" w:rsidP="002F4239">
      <w:pPr>
        <w:jc w:val="both"/>
      </w:pPr>
    </w:p>
    <w:p w14:paraId="3933F94A" w14:textId="3DC0181F" w:rsidR="00655297" w:rsidRPr="003D4169" w:rsidRDefault="00655297" w:rsidP="00C16B07">
      <w:pPr>
        <w:pStyle w:val="Default"/>
        <w:numPr>
          <w:ilvl w:val="0"/>
          <w:numId w:val="40"/>
        </w:numPr>
        <w:rPr>
          <w:rFonts w:ascii="Franklin Gothic Book" w:hAnsi="Franklin Gothic Book" w:cstheme="minorBidi"/>
          <w:color w:val="000000" w:themeColor="text1"/>
          <w:spacing w:val="4"/>
          <w:sz w:val="21"/>
          <w:lang w:val="en-GB"/>
        </w:rPr>
      </w:pPr>
      <w:r w:rsidRPr="003D4169">
        <w:rPr>
          <w:rFonts w:ascii="Franklin Gothic Book" w:hAnsi="Franklin Gothic Book" w:cstheme="minorBidi"/>
          <w:color w:val="000000" w:themeColor="text1"/>
          <w:spacing w:val="4"/>
          <w:sz w:val="21"/>
          <w:lang w:val="en-GB"/>
        </w:rPr>
        <w:t>Article 7 - Exclusion from the scope of the ERDF and the Cohesion Fund</w:t>
      </w:r>
      <w:r w:rsidR="00CB1C2A" w:rsidRPr="003D4169">
        <w:rPr>
          <w:rFonts w:ascii="Franklin Gothic Book" w:hAnsi="Franklin Gothic Book" w:cstheme="minorBidi"/>
          <w:color w:val="000000" w:themeColor="text1"/>
          <w:spacing w:val="4"/>
          <w:sz w:val="21"/>
          <w:lang w:val="en-GB"/>
        </w:rPr>
        <w:t>.</w:t>
      </w:r>
    </w:p>
    <w:p w14:paraId="0D6A251F" w14:textId="77777777" w:rsidR="00C16B07" w:rsidRPr="003D4169" w:rsidRDefault="00C16B07" w:rsidP="00655297">
      <w:pPr>
        <w:pStyle w:val="Default"/>
        <w:rPr>
          <w:rFonts w:ascii="Franklin Gothic Book" w:hAnsi="Franklin Gothic Book" w:cstheme="minorBidi"/>
          <w:color w:val="000000" w:themeColor="text1"/>
          <w:spacing w:val="4"/>
          <w:sz w:val="21"/>
          <w:lang w:val="en-GB"/>
        </w:rPr>
      </w:pPr>
    </w:p>
    <w:p w14:paraId="1EDDBAD2" w14:textId="77777777" w:rsidR="000F5119" w:rsidRPr="003D4169" w:rsidRDefault="000F5119" w:rsidP="002F4239">
      <w:pPr>
        <w:jc w:val="both"/>
      </w:pPr>
    </w:p>
    <w:p w14:paraId="36F10622" w14:textId="77777777" w:rsidR="00673407" w:rsidRPr="003B4781" w:rsidRDefault="003B4781" w:rsidP="008E1D8E">
      <w:pPr>
        <w:pStyle w:val="BOLDStandard"/>
        <w:outlineLvl w:val="0"/>
        <w:rPr>
          <w:color w:val="007BA1" w:themeColor="accent2"/>
        </w:rPr>
      </w:pPr>
      <w:r w:rsidRPr="003B4781">
        <w:rPr>
          <w:color w:val="007BA1" w:themeColor="accent2"/>
        </w:rPr>
        <w:t>General principles</w:t>
      </w:r>
    </w:p>
    <w:p w14:paraId="29396916" w14:textId="4501619B" w:rsidR="003B4781" w:rsidRDefault="003B4781" w:rsidP="00DB0CE8">
      <w:pPr>
        <w:jc w:val="both"/>
      </w:pPr>
    </w:p>
    <w:p w14:paraId="313D105E" w14:textId="77777777" w:rsidR="00CB1C2A" w:rsidRPr="00DD5978" w:rsidRDefault="00CB1C2A" w:rsidP="00CB1C2A">
      <w:pPr>
        <w:pStyle w:val="ListParagraph"/>
        <w:numPr>
          <w:ilvl w:val="0"/>
          <w:numId w:val="4"/>
        </w:numPr>
        <w:jc w:val="both"/>
        <w:rPr>
          <w:rFonts w:ascii="Times New Roman" w:hAnsi="Times New Roman" w:cs="Times New Roman"/>
          <w:color w:val="auto"/>
          <w:spacing w:val="0"/>
          <w:sz w:val="24"/>
          <w:lang w:val="en-US"/>
        </w:rPr>
      </w:pPr>
      <w:r>
        <w:t>Costs must be borne by the partner organisation.</w:t>
      </w:r>
    </w:p>
    <w:p w14:paraId="6EC69AEF" w14:textId="73B6AF5D" w:rsidR="00CB1C2A" w:rsidRPr="00CB1C2A" w:rsidRDefault="00CB1C2A" w:rsidP="00CB1C2A">
      <w:pPr>
        <w:pStyle w:val="ListParagraph"/>
        <w:numPr>
          <w:ilvl w:val="0"/>
          <w:numId w:val="4"/>
        </w:numPr>
        <w:jc w:val="both"/>
        <w:rPr>
          <w:rFonts w:ascii="Times New Roman" w:hAnsi="Times New Roman" w:cs="Times New Roman"/>
          <w:color w:val="auto"/>
          <w:spacing w:val="0"/>
          <w:sz w:val="24"/>
          <w:lang w:val="en-US"/>
        </w:rPr>
      </w:pPr>
      <w:r>
        <w:t xml:space="preserve">Principles of sound financial management and cost-efficiency should be applied. </w:t>
      </w:r>
    </w:p>
    <w:p w14:paraId="1A813E05" w14:textId="0A263732" w:rsidR="003B4781" w:rsidRDefault="0048094A" w:rsidP="00B54EDA">
      <w:pPr>
        <w:pStyle w:val="ListParagraph"/>
        <w:numPr>
          <w:ilvl w:val="0"/>
          <w:numId w:val="4"/>
        </w:numPr>
        <w:jc w:val="both"/>
      </w:pPr>
      <w:r w:rsidRPr="0048094A">
        <w:t xml:space="preserve">All costs are subject to </w:t>
      </w:r>
      <w:r w:rsidR="008E3AF7" w:rsidRPr="007120FD">
        <w:t>EU and MS public procurement rules. EU</w:t>
      </w:r>
      <w:r w:rsidR="003F1C9A" w:rsidRPr="007120FD">
        <w:t xml:space="preserve">, </w:t>
      </w:r>
      <w:r w:rsidR="008E3AF7" w:rsidRPr="007120FD">
        <w:t>national, regional, programme thresholds and institutional rules</w:t>
      </w:r>
      <w:r w:rsidRPr="007120FD">
        <w:t xml:space="preserve"> </w:t>
      </w:r>
      <w:r w:rsidR="00234973" w:rsidRPr="007120FD">
        <w:t>have</w:t>
      </w:r>
      <w:r w:rsidR="00234973">
        <w:t xml:space="preserve"> to</w:t>
      </w:r>
      <w:r w:rsidR="002611F1">
        <w:t xml:space="preserve"> be considered to determine the applicable public procurement procedure</w:t>
      </w:r>
      <w:r w:rsidR="002611F1">
        <w:rPr>
          <w:rStyle w:val="FootnoteReference"/>
        </w:rPr>
        <w:footnoteReference w:id="8"/>
      </w:r>
      <w:r w:rsidR="0030058B">
        <w:t xml:space="preserve"> and </w:t>
      </w:r>
      <w:r w:rsidR="00D6771D">
        <w:t xml:space="preserve">ensure </w:t>
      </w:r>
      <w:r w:rsidR="0030058B">
        <w:t>that all contracts comply with the basic principles of transparency, non-discrimination and equal treatment</w:t>
      </w:r>
      <w:r w:rsidR="0030058B">
        <w:rPr>
          <w:rStyle w:val="FootnoteReference"/>
        </w:rPr>
        <w:footnoteReference w:id="9"/>
      </w:r>
      <w:r w:rsidR="0030058B">
        <w:t>.</w:t>
      </w:r>
      <w:r w:rsidR="002611F1">
        <w:t xml:space="preserve"> </w:t>
      </w:r>
    </w:p>
    <w:p w14:paraId="64F10676" w14:textId="4D90303C" w:rsidR="000041F0" w:rsidRPr="007120FD" w:rsidRDefault="00234973" w:rsidP="002F4239">
      <w:pPr>
        <w:pStyle w:val="ListParagraph"/>
        <w:numPr>
          <w:ilvl w:val="0"/>
          <w:numId w:val="4"/>
        </w:numPr>
        <w:jc w:val="both"/>
      </w:pPr>
      <w:r>
        <w:t xml:space="preserve">Members of a monitoring committee (or a steering committee, where applicable) are supposed to </w:t>
      </w:r>
      <w:r w:rsidRPr="00FF602C">
        <w:t xml:space="preserve">verify that the beneficiary has the necessary financial resources and mechanisms to cover operation and maintenance costs for </w:t>
      </w:r>
      <w:r>
        <w:t>projects</w:t>
      </w:r>
      <w:r w:rsidRPr="00FF602C">
        <w:t xml:space="preserve"> comprising </w:t>
      </w:r>
      <w:r w:rsidRPr="0055572A">
        <w:lastRenderedPageBreak/>
        <w:t>investment i</w:t>
      </w:r>
      <w:r w:rsidRPr="007120FD">
        <w:t>n infrastructure, to ensure their financial sustainability (Article 22(4)(d) Interreg Regulation).</w:t>
      </w:r>
    </w:p>
    <w:p w14:paraId="57CB3219" w14:textId="4C7FA44D" w:rsidR="00FF602C" w:rsidRDefault="00FF602C" w:rsidP="00B54EDA">
      <w:pPr>
        <w:pStyle w:val="ListParagraph"/>
        <w:numPr>
          <w:ilvl w:val="0"/>
          <w:numId w:val="4"/>
        </w:numPr>
        <w:jc w:val="both"/>
      </w:pPr>
      <w:r>
        <w:t xml:space="preserve">Each partner of an Interreg </w:t>
      </w:r>
      <w:r w:rsidR="00F97852">
        <w:t xml:space="preserve">project </w:t>
      </w:r>
      <w:r>
        <w:t xml:space="preserve">must </w:t>
      </w:r>
      <w:r w:rsidRPr="00FF602C">
        <w:t>display durable plaques or billboards clearly visible to the public, presenting the emblem of the Union in accordance with the technical characteristics laid down in Annex IX</w:t>
      </w:r>
      <w:r w:rsidR="00F66E84">
        <w:t xml:space="preserve"> CPR</w:t>
      </w:r>
      <w:r w:rsidR="00A43366">
        <w:t xml:space="preserve">. Plaques or </w:t>
      </w:r>
      <w:r w:rsidR="00F93F79">
        <w:t xml:space="preserve">billboards </w:t>
      </w:r>
      <w:r w:rsidR="00F93F79" w:rsidRPr="00FF602C">
        <w:t>should</w:t>
      </w:r>
      <w:r w:rsidR="00A43366">
        <w:t xml:space="preserve"> be displayed </w:t>
      </w:r>
      <w:r w:rsidRPr="00FF602C">
        <w:t xml:space="preserve">as soon as the physical implementation of an Interreg </w:t>
      </w:r>
      <w:r w:rsidR="00F97852" w:rsidRPr="0060044F">
        <w:t xml:space="preserve">project </w:t>
      </w:r>
      <w:r w:rsidRPr="0060044F">
        <w:t>involving physical investment</w:t>
      </w:r>
      <w:r w:rsidR="00D6771D">
        <w:t xml:space="preserve"> is visible</w:t>
      </w:r>
      <w:r w:rsidR="00234973">
        <w:t xml:space="preserve">. </w:t>
      </w:r>
      <w:r w:rsidR="00A43366" w:rsidRPr="0060044F">
        <w:t>These appl</w:t>
      </w:r>
      <w:r w:rsidR="00C16B07">
        <w:t>y</w:t>
      </w:r>
      <w:r w:rsidR="00A43366" w:rsidRPr="0060044F">
        <w:t xml:space="preserve"> </w:t>
      </w:r>
      <w:r w:rsidRPr="0060044F">
        <w:t xml:space="preserve">to </w:t>
      </w:r>
      <w:r w:rsidR="00F97852" w:rsidRPr="0060044F">
        <w:t xml:space="preserve">projects </w:t>
      </w:r>
      <w:r w:rsidRPr="0060044F">
        <w:t>supported by Interreg,</w:t>
      </w:r>
      <w:r w:rsidR="003F1C9A">
        <w:t xml:space="preserve"> where </w:t>
      </w:r>
      <w:r w:rsidRPr="00FF602C">
        <w:t>total cost</w:t>
      </w:r>
      <w:r w:rsidR="003F1C9A">
        <w:t>s</w:t>
      </w:r>
      <w:r w:rsidRPr="00FF602C">
        <w:t xml:space="preserve"> exceed EUR 100 000</w:t>
      </w:r>
      <w:r w:rsidR="002F4239">
        <w:rPr>
          <w:rStyle w:val="FootnoteReference"/>
        </w:rPr>
        <w:footnoteReference w:id="10"/>
      </w:r>
      <w:r w:rsidR="00DB0CE8">
        <w:t>.</w:t>
      </w:r>
    </w:p>
    <w:p w14:paraId="13B19CE9" w14:textId="6B810507" w:rsidR="00DB0CE8" w:rsidRDefault="00DB0CE8" w:rsidP="00B54EDA">
      <w:pPr>
        <w:pStyle w:val="ListParagraph"/>
        <w:numPr>
          <w:ilvl w:val="0"/>
          <w:numId w:val="4"/>
        </w:numPr>
        <w:jc w:val="both"/>
      </w:pPr>
      <w:r>
        <w:t>Costs of infrastructure and works are eligible if no other EU funds have contributed towards</w:t>
      </w:r>
      <w:r w:rsidR="003F1C9A">
        <w:t xml:space="preserve"> the</w:t>
      </w:r>
      <w:r>
        <w:t xml:space="preserve"> financing of the same expenditure item; i.e., no double</w:t>
      </w:r>
      <w:r w:rsidR="00D6771D">
        <w:t>-</w:t>
      </w:r>
      <w:r>
        <w:t>funding is permissible (Article 63(9) CPR).</w:t>
      </w:r>
    </w:p>
    <w:p w14:paraId="6E79D3CE" w14:textId="1532BD86" w:rsidR="003B4781" w:rsidRDefault="003B4781" w:rsidP="003B4781"/>
    <w:p w14:paraId="5C7D2CCF" w14:textId="1682D80E" w:rsidR="00EB44F1" w:rsidRDefault="00EB44F1" w:rsidP="003B4781"/>
    <w:p w14:paraId="18B3FD50" w14:textId="06554D22" w:rsidR="003B4781" w:rsidRPr="003B4781" w:rsidRDefault="00D06252" w:rsidP="003B4781">
      <w:pPr>
        <w:rPr>
          <w:rFonts w:ascii="Franklin Gothic Demi" w:hAnsi="Franklin Gothic Demi"/>
          <w:color w:val="007BA1" w:themeColor="accent2"/>
        </w:rPr>
      </w:pPr>
      <w:r w:rsidRPr="00D06252">
        <w:rPr>
          <w:rFonts w:ascii="Franklin Gothic Demi" w:hAnsi="Franklin Gothic Demi"/>
          <w:color w:val="007BA1" w:themeColor="accent2"/>
        </w:rPr>
        <w:t>Cost category</w:t>
      </w:r>
      <w:r w:rsidR="00393B6F">
        <w:rPr>
          <w:rFonts w:ascii="Franklin Gothic Demi" w:hAnsi="Franklin Gothic Demi"/>
          <w:color w:val="007BA1" w:themeColor="accent2"/>
        </w:rPr>
        <w:t>-</w:t>
      </w:r>
      <w:r w:rsidR="003B4781" w:rsidRPr="003B4781">
        <w:rPr>
          <w:rFonts w:ascii="Franklin Gothic Demi" w:hAnsi="Franklin Gothic Demi"/>
          <w:color w:val="007BA1" w:themeColor="accent2"/>
        </w:rPr>
        <w:t>specific rules</w:t>
      </w:r>
    </w:p>
    <w:p w14:paraId="4C09AAD9" w14:textId="77777777" w:rsidR="003B4781" w:rsidRDefault="003B4781" w:rsidP="003B4781"/>
    <w:p w14:paraId="097F3056" w14:textId="32F8795D" w:rsidR="008C0D0B" w:rsidRPr="00B852EA" w:rsidRDefault="008C0D0B" w:rsidP="008C0D0B">
      <w:pPr>
        <w:pStyle w:val="ListParagraph"/>
        <w:numPr>
          <w:ilvl w:val="0"/>
          <w:numId w:val="4"/>
        </w:numPr>
        <w:jc w:val="both"/>
      </w:pPr>
      <w:r>
        <w:t>Full costs of infrastructure and works that form part of the project are eligible</w:t>
      </w:r>
      <w:r w:rsidRPr="00B852EA">
        <w:t xml:space="preserve"> if </w:t>
      </w:r>
      <w:r>
        <w:t>they are</w:t>
      </w:r>
      <w:r w:rsidRPr="00B852EA">
        <w:t xml:space="preserve"> used solely for the purpose of the project or the target group in line with objectives of the project</w:t>
      </w:r>
      <w:r w:rsidR="00D6771D">
        <w:t>,</w:t>
      </w:r>
      <w:r w:rsidRPr="00B852EA">
        <w:t xml:space="preserve"> and incurred and paid within the eligible period.</w:t>
      </w:r>
    </w:p>
    <w:p w14:paraId="66BF1E24" w14:textId="692DC329" w:rsidR="00E11833" w:rsidRDefault="00A92F19" w:rsidP="008C0D0B">
      <w:pPr>
        <w:pStyle w:val="ListParagraph"/>
        <w:numPr>
          <w:ilvl w:val="0"/>
          <w:numId w:val="4"/>
        </w:numPr>
        <w:jc w:val="both"/>
      </w:pPr>
      <w:r>
        <w:t>A</w:t>
      </w:r>
      <w:r w:rsidRPr="00B852EA">
        <w:t xml:space="preserve"> </w:t>
      </w:r>
      <w:r w:rsidR="003F1C9A">
        <w:t>pro-rata</w:t>
      </w:r>
      <w:r w:rsidRPr="00B852EA">
        <w:t xml:space="preserve"> </w:t>
      </w:r>
      <w:r>
        <w:t xml:space="preserve">allocation of </w:t>
      </w:r>
      <w:r w:rsidRPr="00B852EA">
        <w:t>cost</w:t>
      </w:r>
      <w:r>
        <w:t>s</w:t>
      </w:r>
      <w:r w:rsidRPr="00B852EA">
        <w:t xml:space="preserve"> to the project (duration, degree of use) is eligible</w:t>
      </w:r>
      <w:r w:rsidR="00E11833">
        <w:t>:</w:t>
      </w:r>
    </w:p>
    <w:p w14:paraId="1B90B2F7" w14:textId="08527C21" w:rsidR="004329E0" w:rsidRDefault="00E11833" w:rsidP="00F34349">
      <w:pPr>
        <w:pStyle w:val="ListParagraph"/>
        <w:numPr>
          <w:ilvl w:val="1"/>
          <w:numId w:val="34"/>
        </w:numPr>
        <w:jc w:val="both"/>
      </w:pPr>
      <w:r>
        <w:t xml:space="preserve">if </w:t>
      </w:r>
      <w:r w:rsidR="00F25DA3">
        <w:t xml:space="preserve">costs of infrastructure and works </w:t>
      </w:r>
      <w:r w:rsidR="008C0D0B" w:rsidRPr="00B852EA">
        <w:t>ha</w:t>
      </w:r>
      <w:r w:rsidR="00F25DA3">
        <w:t>ve</w:t>
      </w:r>
      <w:r w:rsidR="008C0D0B" w:rsidRPr="00B852EA">
        <w:t xml:space="preserve"> been </w:t>
      </w:r>
      <w:r w:rsidR="00F25DA3">
        <w:t>incurred</w:t>
      </w:r>
      <w:r w:rsidR="008C0D0B" w:rsidRPr="00B852EA">
        <w:t xml:space="preserve"> before the project approval but used solely for the project</w:t>
      </w:r>
      <w:r w:rsidR="003F1C9A">
        <w:t>,</w:t>
      </w:r>
      <w:r w:rsidR="008C0D0B" w:rsidRPr="00B852EA">
        <w:t xml:space="preserve"> or </w:t>
      </w:r>
    </w:p>
    <w:p w14:paraId="0BA721EC" w14:textId="72256723" w:rsidR="00C16B07" w:rsidRDefault="003F1C9A" w:rsidP="00C16B07">
      <w:pPr>
        <w:pStyle w:val="ListParagraph"/>
        <w:numPr>
          <w:ilvl w:val="1"/>
          <w:numId w:val="34"/>
        </w:numPr>
        <w:jc w:val="both"/>
      </w:pPr>
      <w:r>
        <w:t>i</w:t>
      </w:r>
      <w:r w:rsidR="004329E0">
        <w:t xml:space="preserve">f </w:t>
      </w:r>
      <w:r w:rsidR="00F25DA3">
        <w:t xml:space="preserve">infrastructure and works </w:t>
      </w:r>
      <w:r w:rsidR="00D6771D">
        <w:t xml:space="preserve">were </w:t>
      </w:r>
      <w:r w:rsidR="00F25DA3">
        <w:t>incurred</w:t>
      </w:r>
      <w:r w:rsidR="008C0D0B" w:rsidRPr="00B852EA">
        <w:t xml:space="preserve"> during the project lifetime</w:t>
      </w:r>
      <w:r w:rsidR="00EB44F1">
        <w:t xml:space="preserve"> </w:t>
      </w:r>
      <w:r w:rsidR="008C0D0B" w:rsidRPr="00B852EA">
        <w:t xml:space="preserve">but used </w:t>
      </w:r>
      <w:r w:rsidR="004329E0">
        <w:t xml:space="preserve">only </w:t>
      </w:r>
      <w:r w:rsidR="008C0D0B" w:rsidRPr="00B852EA">
        <w:t xml:space="preserve">partially for the </w:t>
      </w:r>
      <w:r w:rsidR="00F93F79" w:rsidRPr="00B852EA">
        <w:t>project</w:t>
      </w:r>
      <w:r w:rsidR="00F93F79">
        <w:t>.</w:t>
      </w:r>
      <w:r w:rsidR="008C0D0B" w:rsidRPr="00B852EA">
        <w:t xml:space="preserve"> </w:t>
      </w:r>
    </w:p>
    <w:p w14:paraId="62EE963F" w14:textId="2933AC70" w:rsidR="00EB44F1" w:rsidRPr="00B852EA" w:rsidRDefault="008C0D0B" w:rsidP="0060044F">
      <w:pPr>
        <w:ind w:left="708"/>
        <w:jc w:val="both"/>
      </w:pPr>
      <w:r w:rsidRPr="00B852EA">
        <w:t>This share has to be calculated according to a justified and equitable method</w:t>
      </w:r>
      <w:r w:rsidR="00D6771D">
        <w:t>,</w:t>
      </w:r>
      <w:r w:rsidRPr="00B852EA">
        <w:t xml:space="preserve"> in line with the legislation or general accounting policy of the</w:t>
      </w:r>
      <w:r w:rsidR="004329E0">
        <w:t xml:space="preserve"> project</w:t>
      </w:r>
      <w:r w:rsidRPr="00B852EA">
        <w:t xml:space="preserve"> partner.</w:t>
      </w:r>
    </w:p>
    <w:p w14:paraId="29EC16EF" w14:textId="73C5589D" w:rsidR="003B4781" w:rsidRDefault="008C0D0B" w:rsidP="00707412">
      <w:pPr>
        <w:pStyle w:val="ListParagraph"/>
        <w:numPr>
          <w:ilvl w:val="0"/>
          <w:numId w:val="4"/>
        </w:numPr>
        <w:jc w:val="both"/>
      </w:pPr>
      <w:r w:rsidRPr="007120FD">
        <w:t xml:space="preserve">Depreciation </w:t>
      </w:r>
      <w:r w:rsidR="00487FF3" w:rsidRPr="007120FD">
        <w:t xml:space="preserve">of costs is eligible </w:t>
      </w:r>
      <w:r w:rsidRPr="007120FD">
        <w:t xml:space="preserve">if </w:t>
      </w:r>
      <w:r w:rsidR="008E3AF7" w:rsidRPr="007120FD">
        <w:t>conditions specified in Article 67(2)</w:t>
      </w:r>
      <w:r w:rsidR="003F1C9A" w:rsidRPr="007120FD">
        <w:t xml:space="preserve"> CPR</w:t>
      </w:r>
      <w:r w:rsidR="008E3AF7" w:rsidRPr="007120FD">
        <w:t xml:space="preserve"> are met</w:t>
      </w:r>
      <w:r w:rsidRPr="007120FD">
        <w:t>.</w:t>
      </w:r>
      <w:r w:rsidRPr="00B852EA">
        <w:t xml:space="preserve"> The cost </w:t>
      </w:r>
      <w:r w:rsidR="003F1C9A" w:rsidRPr="00B852EA">
        <w:t>must</w:t>
      </w:r>
      <w:r w:rsidRPr="00B852EA">
        <w:t xml:space="preserve"> be calculated in accordance with the legislation and general accounting policy of the partner organisation.</w:t>
      </w:r>
    </w:p>
    <w:p w14:paraId="613888F8" w14:textId="43F43EE7" w:rsidR="003B4781" w:rsidRDefault="006B2681" w:rsidP="00B54EDA">
      <w:pPr>
        <w:pStyle w:val="ListParagraph"/>
        <w:numPr>
          <w:ilvl w:val="0"/>
          <w:numId w:val="4"/>
        </w:numPr>
        <w:jc w:val="both"/>
      </w:pPr>
      <w:r>
        <w:t>Valid d</w:t>
      </w:r>
      <w:r w:rsidR="003B4781">
        <w:t xml:space="preserve">ocuments specifying the ownership of land and/or buildings where the works will be carried out must be </w:t>
      </w:r>
      <w:r>
        <w:t xml:space="preserve">obtained before </w:t>
      </w:r>
      <w:r w:rsidR="005C738F">
        <w:t xml:space="preserve">a </w:t>
      </w:r>
      <w:r>
        <w:t>date specified in programme documents</w:t>
      </w:r>
      <w:r w:rsidR="003B4781">
        <w:t>.</w:t>
      </w:r>
    </w:p>
    <w:p w14:paraId="50EB6A22" w14:textId="6725DC83" w:rsidR="003B4781" w:rsidRDefault="003B4781" w:rsidP="00B54EDA">
      <w:pPr>
        <w:pStyle w:val="ListParagraph"/>
        <w:numPr>
          <w:ilvl w:val="0"/>
          <w:numId w:val="4"/>
        </w:numPr>
        <w:jc w:val="both"/>
      </w:pPr>
      <w:r>
        <w:t>Purchase of land cannot exceed 10% of the total eligible expenditure of the project. In the case of derelict sites and sites formerly in industrial use</w:t>
      </w:r>
      <w:r w:rsidR="00487FF3">
        <w:t xml:space="preserve"> </w:t>
      </w:r>
      <w:r w:rsidR="006C4094">
        <w:t>(</w:t>
      </w:r>
      <w:r w:rsidR="00487FF3">
        <w:t>also</w:t>
      </w:r>
      <w:r w:rsidR="006C4094">
        <w:t xml:space="preserve"> </w:t>
      </w:r>
      <w:r w:rsidR="00487FF3">
        <w:t>known as</w:t>
      </w:r>
      <w:r w:rsidR="006C4094">
        <w:t xml:space="preserve"> ‘brownfields’)</w:t>
      </w:r>
      <w:r>
        <w:t xml:space="preserve"> which comprise buildings, the purchase price cannot exceed 15% of the total eligible expenditure</w:t>
      </w:r>
      <w:r w:rsidR="00A54432">
        <w:t xml:space="preserve">. </w:t>
      </w:r>
      <w:r>
        <w:t xml:space="preserve">(Article </w:t>
      </w:r>
      <w:r w:rsidR="00F25DA3">
        <w:t>64</w:t>
      </w:r>
      <w:r>
        <w:t>(</w:t>
      </w:r>
      <w:r w:rsidR="00A54432">
        <w:t>1</w:t>
      </w:r>
      <w:r>
        <w:t xml:space="preserve">)(b) </w:t>
      </w:r>
      <w:r w:rsidR="00EB44F1">
        <w:t>CPR</w:t>
      </w:r>
      <w:r>
        <w:t>).</w:t>
      </w:r>
    </w:p>
    <w:p w14:paraId="72538499" w14:textId="2FF8CC4D" w:rsidR="003B4781" w:rsidRDefault="003B4781" w:rsidP="00B54EDA">
      <w:pPr>
        <w:pStyle w:val="ListParagraph"/>
        <w:numPr>
          <w:ilvl w:val="0"/>
          <w:numId w:val="4"/>
        </w:numPr>
        <w:jc w:val="both"/>
      </w:pPr>
      <w:r>
        <w:t xml:space="preserve">Provision of </w:t>
      </w:r>
      <w:r w:rsidR="00CF52CB" w:rsidRPr="00B53CD0">
        <w:t>works, goods, services, land and real estate</w:t>
      </w:r>
      <w:r>
        <w:t xml:space="preserve"> as </w:t>
      </w:r>
      <w:r w:rsidR="003F1C9A">
        <w:t xml:space="preserve">the </w:t>
      </w:r>
      <w:r>
        <w:t xml:space="preserve">in-kind contribution is eligible (Article </w:t>
      </w:r>
      <w:r w:rsidR="00A54432">
        <w:t>6</w:t>
      </w:r>
      <w:r w:rsidR="00F25DA3">
        <w:t>7</w:t>
      </w:r>
      <w:r>
        <w:t xml:space="preserve">(1) </w:t>
      </w:r>
      <w:r w:rsidR="00EB44F1">
        <w:t>CPR</w:t>
      </w:r>
      <w:r w:rsidR="00D55FB1">
        <w:t>)</w:t>
      </w:r>
      <w:r>
        <w:t>, if the value of the contribution does not exceed the generally</w:t>
      </w:r>
      <w:r w:rsidR="00D6771D">
        <w:t>-</w:t>
      </w:r>
      <w:r>
        <w:t xml:space="preserve">accepted price on the market and </w:t>
      </w:r>
      <w:r w:rsidR="00D6771D">
        <w:t>this</w:t>
      </w:r>
      <w:r>
        <w:t xml:space="preserve"> can be independently assessed and verified.</w:t>
      </w:r>
    </w:p>
    <w:p w14:paraId="0912D127" w14:textId="179B5E50" w:rsidR="003B4781" w:rsidRDefault="003B4781" w:rsidP="00B54EDA">
      <w:pPr>
        <w:pStyle w:val="ListParagraph"/>
        <w:numPr>
          <w:ilvl w:val="0"/>
          <w:numId w:val="4"/>
        </w:numPr>
        <w:jc w:val="both"/>
      </w:pPr>
      <w:r>
        <w:t>All compulsory requirements set by the EU and national legislation related to the respective investment in infrastructure must be fulfilled (e.g.</w:t>
      </w:r>
      <w:r w:rsidR="00EB44F1">
        <w:t>,</w:t>
      </w:r>
      <w:r>
        <w:t xml:space="preserve"> feasibility studies, </w:t>
      </w:r>
      <w:r w:rsidR="00F25DA3">
        <w:t xml:space="preserve">revenue generation, </w:t>
      </w:r>
      <w:r>
        <w:t xml:space="preserve">environmental impact assessments, </w:t>
      </w:r>
      <w:r w:rsidR="00A54432">
        <w:t>climate</w:t>
      </w:r>
      <w:r w:rsidR="003F1C9A">
        <w:t>-</w:t>
      </w:r>
      <w:r w:rsidR="00A54432">
        <w:t xml:space="preserve">proofing, </w:t>
      </w:r>
      <w:r>
        <w:t>building permission</w:t>
      </w:r>
      <w:r w:rsidR="00B54EDA">
        <w:t>s</w:t>
      </w:r>
      <w:r>
        <w:t>, etc.).</w:t>
      </w:r>
    </w:p>
    <w:p w14:paraId="677974A5" w14:textId="77777777" w:rsidR="00E22A0D" w:rsidRDefault="00E22A0D" w:rsidP="00576475">
      <w:pPr>
        <w:jc w:val="both"/>
      </w:pPr>
    </w:p>
    <w:p w14:paraId="01B1792D" w14:textId="63FAA454" w:rsidR="00E22A0D" w:rsidRDefault="00E22A0D" w:rsidP="00576475">
      <w:pPr>
        <w:jc w:val="both"/>
      </w:pPr>
    </w:p>
    <w:p w14:paraId="3FDDD562" w14:textId="397CBED3" w:rsidR="00576475" w:rsidRDefault="00082BEB" w:rsidP="00576475">
      <w:pPr>
        <w:jc w:val="both"/>
      </w:pPr>
      <w:r w:rsidRPr="00554881">
        <w:rPr>
          <w:noProof/>
          <w:lang w:val="en-US"/>
        </w:rPr>
        <w:lastRenderedPageBreak/>
        <mc:AlternateContent>
          <mc:Choice Requires="wps">
            <w:drawing>
              <wp:anchor distT="0" distB="0" distL="114300" distR="114300" simplePos="0" relativeHeight="251658240" behindDoc="0" locked="0" layoutInCell="1" allowOverlap="1" wp14:anchorId="32FEC7C5" wp14:editId="5226D118">
                <wp:simplePos x="0" y="0"/>
                <wp:positionH relativeFrom="margin">
                  <wp:posOffset>66675</wp:posOffset>
                </wp:positionH>
                <wp:positionV relativeFrom="paragraph">
                  <wp:posOffset>0</wp:posOffset>
                </wp:positionV>
                <wp:extent cx="5434330" cy="2197100"/>
                <wp:effectExtent l="0" t="0" r="0" b="6350"/>
                <wp:wrapTopAndBottom/>
                <wp:docPr id="5" name="Textfeld 4"/>
                <wp:cNvGraphicFramePr/>
                <a:graphic xmlns:a="http://schemas.openxmlformats.org/drawingml/2006/main">
                  <a:graphicData uri="http://schemas.microsoft.com/office/word/2010/wordprocessingShape">
                    <wps:wsp>
                      <wps:cNvSpPr txBox="1"/>
                      <wps:spPr>
                        <a:xfrm>
                          <a:off x="0" y="0"/>
                          <a:ext cx="5434330" cy="2197100"/>
                        </a:xfrm>
                        <a:prstGeom prst="rect">
                          <a:avLst/>
                        </a:prstGeom>
                        <a:solidFill>
                          <a:schemeClr val="accent1"/>
                        </a:solidFill>
                        <a:ln>
                          <a:noFill/>
                        </a:ln>
                        <a:effectLst/>
                      </wps:spPr>
                      <wps:style>
                        <a:lnRef idx="0">
                          <a:schemeClr val="accent1"/>
                        </a:lnRef>
                        <a:fillRef idx="0">
                          <a:schemeClr val="accent1"/>
                        </a:fillRef>
                        <a:effectRef idx="0">
                          <a:schemeClr val="accent1"/>
                        </a:effectRef>
                        <a:fontRef idx="minor">
                          <a:schemeClr val="dk1"/>
                        </a:fontRef>
                      </wps:style>
                      <wps:txbx>
                        <w:txbxContent>
                          <w:p w14:paraId="73029168" w14:textId="605FAB18" w:rsidR="00082BEB" w:rsidRPr="00082BEB" w:rsidRDefault="00082BEB" w:rsidP="00082BEB">
                            <w:pPr>
                              <w:rPr>
                                <w:lang w:val="en-US"/>
                              </w:rPr>
                            </w:pPr>
                            <w:r>
                              <w:rPr>
                                <w:lang w:val="en-US"/>
                              </w:rPr>
                              <w:t xml:space="preserve">All costs related to </w:t>
                            </w:r>
                            <w:r w:rsidR="003F1C9A">
                              <w:rPr>
                                <w:lang w:val="en-US"/>
                              </w:rPr>
                              <w:t xml:space="preserve">fulfilment </w:t>
                            </w:r>
                            <w:r>
                              <w:rPr>
                                <w:lang w:val="en-US"/>
                              </w:rPr>
                              <w:t>of all compulsory requirements should be included in</w:t>
                            </w:r>
                            <w:r w:rsidR="003F1C9A">
                              <w:rPr>
                                <w:lang w:val="en-US"/>
                              </w:rPr>
                              <w:t xml:space="preserve"> the</w:t>
                            </w:r>
                            <w:r>
                              <w:rPr>
                                <w:lang w:val="en-US"/>
                              </w:rPr>
                              <w:t xml:space="preserve"> external expertise and services cost </w:t>
                            </w:r>
                            <w:r w:rsidR="003F1C9A">
                              <w:rPr>
                                <w:lang w:val="en-US"/>
                              </w:rPr>
                              <w:t>category</w:t>
                            </w:r>
                            <w:r w:rsidR="00D6771D">
                              <w:rPr>
                                <w:lang w:val="en-US"/>
                              </w:rPr>
                              <w:t>,</w:t>
                            </w:r>
                            <w:r w:rsidR="003F1C9A">
                              <w:rPr>
                                <w:lang w:val="en-US"/>
                              </w:rPr>
                              <w:t xml:space="preserve"> unless</w:t>
                            </w:r>
                            <w:r>
                              <w:rPr>
                                <w:lang w:val="en-US"/>
                              </w:rPr>
                              <w:t xml:space="preserve"> they are part of </w:t>
                            </w:r>
                            <w:r w:rsidR="00967E2C">
                              <w:rPr>
                                <w:lang w:val="en-US"/>
                              </w:rPr>
                              <w:t>an</w:t>
                            </w:r>
                            <w:r>
                              <w:rPr>
                                <w:lang w:val="en-US"/>
                              </w:rPr>
                              <w:t xml:space="preserve"> infrastructure contract.</w:t>
                            </w:r>
                          </w:p>
                        </w:txbxContent>
                      </wps:txbx>
                      <wps:bodyPr rot="0" spcFirstLastPara="0" vertOverflow="overflow" horzOverflow="overflow" vert="horz" wrap="square" lIns="108000" tIns="108000" rIns="108000" bIns="10800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2FEC7C5" id="_x0000_t202" coordsize="21600,21600" o:spt="202" path="m,l,21600r21600,l21600,xe">
                <v:stroke joinstyle="miter"/>
                <v:path gradientshapeok="t" o:connecttype="rect"/>
              </v:shapetype>
              <v:shape id="Textfeld 4" o:spid="_x0000_s1026" type="#_x0000_t202" style="position:absolute;left:0;text-align:left;margin-left:5.25pt;margin-top:0;width:427.9pt;height:17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" fillcolor="#e1e7f7 [3204]" stroked="f">
                <v:textbox style="mso-fit-shape-to-text:t" inset="3mm,3mm,3mm,3mm">
                  <w:txbxContent>
                    <w:p w14:paraId="73029168" w14:textId="605FAB18" w:rsidR="00082BEB" w:rsidRPr="00082BEB" w:rsidRDefault="00082BEB" w:rsidP="00082BEB">
                      <w:pPr>
                        <w:rPr>
                          <w:lang w:val="en-US"/>
                        </w:rPr>
                      </w:pPr>
                      <w:r>
                        <w:rPr>
                          <w:lang w:val="en-US"/>
                        </w:rPr>
                        <w:t xml:space="preserve">All costs related to </w:t>
                      </w:r>
                      <w:r w:rsidR="003F1C9A">
                        <w:rPr>
                          <w:lang w:val="en-US"/>
                        </w:rPr>
                        <w:t xml:space="preserve">fulfilment </w:t>
                      </w:r>
                      <w:r>
                        <w:rPr>
                          <w:lang w:val="en-US"/>
                        </w:rPr>
                        <w:t>of all compulsory requirements should be included in</w:t>
                      </w:r>
                      <w:r w:rsidR="003F1C9A">
                        <w:rPr>
                          <w:lang w:val="en-US"/>
                        </w:rPr>
                        <w:t xml:space="preserve"> the</w:t>
                      </w:r>
                      <w:r>
                        <w:rPr>
                          <w:lang w:val="en-US"/>
                        </w:rPr>
                        <w:t xml:space="preserve"> external expertise and services cost </w:t>
                      </w:r>
                      <w:r w:rsidR="003F1C9A">
                        <w:rPr>
                          <w:lang w:val="en-US"/>
                        </w:rPr>
                        <w:t>category</w:t>
                      </w:r>
                      <w:r w:rsidR="00D6771D">
                        <w:rPr>
                          <w:lang w:val="en-US"/>
                        </w:rPr>
                        <w:t>,</w:t>
                      </w:r>
                      <w:r w:rsidR="003F1C9A">
                        <w:rPr>
                          <w:lang w:val="en-US"/>
                        </w:rPr>
                        <w:t xml:space="preserve"> unless</w:t>
                      </w:r>
                      <w:r>
                        <w:rPr>
                          <w:lang w:val="en-US"/>
                        </w:rPr>
                        <w:t xml:space="preserve"> they are part of </w:t>
                      </w:r>
                      <w:r w:rsidR="00967E2C">
                        <w:rPr>
                          <w:lang w:val="en-US"/>
                        </w:rPr>
                        <w:t>an</w:t>
                      </w:r>
                      <w:r>
                        <w:rPr>
                          <w:lang w:val="en-US"/>
                        </w:rPr>
                        <w:t xml:space="preserve"> infrastructure contract.</w:t>
                      </w:r>
                    </w:p>
                  </w:txbxContent>
                </v:textbox>
                <w10:wrap type="topAndBottom" anchorx="margin"/>
              </v:shape>
            </w:pict>
          </mc:Fallback>
        </mc:AlternateContent>
      </w:r>
    </w:p>
    <w:p w14:paraId="3F601D59" w14:textId="77777777" w:rsidR="00C16B07" w:rsidRDefault="00C16B07" w:rsidP="00940FEA">
      <w:pPr>
        <w:jc w:val="both"/>
        <w:rPr>
          <w:rFonts w:ascii="Franklin Gothic Demi" w:hAnsi="Franklin Gothic Demi"/>
          <w:color w:val="007BA1" w:themeColor="accent2"/>
        </w:rPr>
      </w:pPr>
    </w:p>
    <w:p w14:paraId="4CCE23C3" w14:textId="6A865B0E" w:rsidR="00940FEA" w:rsidRDefault="00940FEA" w:rsidP="00940FEA">
      <w:pPr>
        <w:jc w:val="both"/>
        <w:rPr>
          <w:rFonts w:ascii="Franklin Gothic Demi" w:hAnsi="Franklin Gothic Demi"/>
          <w:color w:val="007BA1" w:themeColor="accent2"/>
        </w:rPr>
      </w:pPr>
      <w:r w:rsidRPr="00B30FAC">
        <w:rPr>
          <w:rFonts w:ascii="Franklin Gothic Demi" w:hAnsi="Franklin Gothic Demi"/>
          <w:color w:val="007BA1" w:themeColor="accent2"/>
        </w:rPr>
        <w:t>Ineligible investments under ERDF</w:t>
      </w:r>
      <w:r w:rsidR="00E22A0D">
        <w:rPr>
          <w:rFonts w:ascii="Franklin Gothic Demi" w:hAnsi="Franklin Gothic Demi"/>
          <w:color w:val="007BA1" w:themeColor="accent2"/>
        </w:rPr>
        <w:t>/ CF</w:t>
      </w:r>
    </w:p>
    <w:p w14:paraId="1B3ED85E" w14:textId="732090F6" w:rsidR="00940FEA" w:rsidRDefault="00940FEA" w:rsidP="00940FEA">
      <w:pPr>
        <w:jc w:val="both"/>
        <w:rPr>
          <w:rFonts w:ascii="Franklin Gothic Demi" w:hAnsi="Franklin Gothic Demi"/>
          <w:color w:val="007BA1" w:themeColor="accent2"/>
        </w:rPr>
      </w:pPr>
    </w:p>
    <w:p w14:paraId="54FF5089" w14:textId="6CE3C521" w:rsidR="00940FEA" w:rsidRPr="00082BEB" w:rsidRDefault="00940FEA" w:rsidP="00940FEA">
      <w:pPr>
        <w:jc w:val="both"/>
      </w:pPr>
      <w:r w:rsidRPr="00082BEB">
        <w:t xml:space="preserve">The following </w:t>
      </w:r>
      <w:r w:rsidR="00D55FB1" w:rsidRPr="00082BEB">
        <w:t>investments</w:t>
      </w:r>
      <w:r w:rsidRPr="00082BEB">
        <w:t xml:space="preserve"> are considered as ineligible under ERDF</w:t>
      </w:r>
      <w:r w:rsidR="00D073C9">
        <w:rPr>
          <w:rStyle w:val="FootnoteReference"/>
        </w:rPr>
        <w:footnoteReference w:id="11"/>
      </w:r>
      <w:r w:rsidRPr="00082BEB">
        <w:t>:</w:t>
      </w:r>
    </w:p>
    <w:p w14:paraId="3128B2E3" w14:textId="49E174AA" w:rsidR="00D073C9" w:rsidRPr="00B30FAC" w:rsidRDefault="00D073C9" w:rsidP="00940FEA">
      <w:pPr>
        <w:jc w:val="both"/>
        <w:rPr>
          <w:rFonts w:ascii="Franklin Gothic Demi" w:hAnsi="Franklin Gothic Demi"/>
          <w:color w:val="007BA1" w:themeColor="accent2"/>
        </w:rPr>
      </w:pPr>
    </w:p>
    <w:p w14:paraId="61C16F0F" w14:textId="1E04EF90" w:rsidR="00940FEA" w:rsidRDefault="00940FEA" w:rsidP="00940FEA">
      <w:pPr>
        <w:pStyle w:val="ListParagraph"/>
        <w:numPr>
          <w:ilvl w:val="0"/>
          <w:numId w:val="20"/>
        </w:numPr>
        <w:jc w:val="both"/>
      </w:pPr>
      <w:r>
        <w:t>the decommissioning or the construction of nuclear power stations;</w:t>
      </w:r>
    </w:p>
    <w:p w14:paraId="54CE83BD" w14:textId="77A914F6" w:rsidR="00940FEA" w:rsidRDefault="00940FEA" w:rsidP="00940FEA">
      <w:pPr>
        <w:pStyle w:val="ListParagraph"/>
        <w:numPr>
          <w:ilvl w:val="0"/>
          <w:numId w:val="20"/>
        </w:numPr>
        <w:jc w:val="both"/>
      </w:pPr>
      <w:r>
        <w:t>investment to achieve the reduction of greenhouse gas emissions from activities listed in Annex I to Directive 2003/87/EC</w:t>
      </w:r>
      <w:r w:rsidR="00082BEB">
        <w:rPr>
          <w:rStyle w:val="FootnoteReference"/>
        </w:rPr>
        <w:footnoteReference w:id="12"/>
      </w:r>
      <w:r>
        <w:t>;</w:t>
      </w:r>
    </w:p>
    <w:p w14:paraId="11A0DC14" w14:textId="77777777" w:rsidR="00940FEA" w:rsidRDefault="00940FEA" w:rsidP="00940FEA">
      <w:pPr>
        <w:pStyle w:val="ListParagraph"/>
        <w:numPr>
          <w:ilvl w:val="0"/>
          <w:numId w:val="20"/>
        </w:numPr>
        <w:jc w:val="both"/>
      </w:pPr>
      <w:r>
        <w:t>the manufacturing, processing and marketing of tobacco and tobacco products;</w:t>
      </w:r>
    </w:p>
    <w:p w14:paraId="6327ACC0" w14:textId="19A34F09" w:rsidR="00940FEA" w:rsidRDefault="00940FEA" w:rsidP="00940FEA">
      <w:pPr>
        <w:pStyle w:val="ListParagraph"/>
        <w:numPr>
          <w:ilvl w:val="0"/>
          <w:numId w:val="20"/>
        </w:numPr>
        <w:jc w:val="both"/>
      </w:pPr>
      <w:r>
        <w:t>investment in airport infrastructure, except for outermost regions or in existing regional airports as defined in point (153) of Article 2 of Regulation (EU) No 651/2014</w:t>
      </w:r>
      <w:r w:rsidR="00A90C76">
        <w:rPr>
          <w:rStyle w:val="FootnoteReference"/>
        </w:rPr>
        <w:footnoteReference w:id="13"/>
      </w:r>
      <w:r>
        <w:t>, in any of the following cases:</w:t>
      </w:r>
    </w:p>
    <w:p w14:paraId="041B3884" w14:textId="77777777" w:rsidR="00940FEA" w:rsidRDefault="00940FEA" w:rsidP="00F34349">
      <w:pPr>
        <w:pStyle w:val="ListParagraph"/>
        <w:numPr>
          <w:ilvl w:val="0"/>
          <w:numId w:val="35"/>
        </w:numPr>
        <w:jc w:val="both"/>
      </w:pPr>
      <w:r>
        <w:t>in environmental impact mitigation measures; or</w:t>
      </w:r>
    </w:p>
    <w:p w14:paraId="2353CF9C" w14:textId="77777777" w:rsidR="00940FEA" w:rsidRDefault="00940FEA" w:rsidP="00F34349">
      <w:pPr>
        <w:pStyle w:val="ListParagraph"/>
        <w:numPr>
          <w:ilvl w:val="0"/>
          <w:numId w:val="35"/>
        </w:numPr>
        <w:jc w:val="both"/>
      </w:pPr>
      <w:r>
        <w:t>in security, safety, and air traffic management systems resulting from Single European Sky ATM Research;</w:t>
      </w:r>
    </w:p>
    <w:p w14:paraId="61505B3A" w14:textId="77777777" w:rsidR="00940FEA" w:rsidRDefault="00940FEA" w:rsidP="00940FEA">
      <w:pPr>
        <w:pStyle w:val="ListParagraph"/>
        <w:numPr>
          <w:ilvl w:val="0"/>
          <w:numId w:val="21"/>
        </w:numPr>
        <w:jc w:val="both"/>
      </w:pPr>
      <w:r>
        <w:t>investment in disposal of waste in landfill, except:</w:t>
      </w:r>
    </w:p>
    <w:p w14:paraId="62C8ABD1" w14:textId="09D4C5EF" w:rsidR="00940FEA" w:rsidRDefault="00940FEA" w:rsidP="00F34349">
      <w:pPr>
        <w:pStyle w:val="ListParagraph"/>
        <w:numPr>
          <w:ilvl w:val="1"/>
          <w:numId w:val="36"/>
        </w:numPr>
        <w:ind w:left="1418" w:hanging="22"/>
        <w:jc w:val="both"/>
      </w:pPr>
      <w:r>
        <w:t>for the outermost regions, in duly justified cases only; or</w:t>
      </w:r>
    </w:p>
    <w:p w14:paraId="47745268" w14:textId="08818096" w:rsidR="00940FEA" w:rsidRDefault="00940FEA" w:rsidP="00F34349">
      <w:pPr>
        <w:pStyle w:val="ListParagraph"/>
        <w:numPr>
          <w:ilvl w:val="1"/>
          <w:numId w:val="36"/>
        </w:numPr>
        <w:ind w:left="1418" w:hanging="22"/>
        <w:jc w:val="both"/>
      </w:pPr>
      <w:r>
        <w:t>for investments for decommissioning, reconverting or making safe</w:t>
      </w:r>
      <w:r w:rsidR="00F34349">
        <w:br/>
        <w:t xml:space="preserve">            </w:t>
      </w:r>
      <w:r>
        <w:t xml:space="preserve"> existing landfills provided that such investments do not increase their</w:t>
      </w:r>
      <w:r w:rsidR="00F34349">
        <w:br/>
        <w:t xml:space="preserve">          </w:t>
      </w:r>
      <w:r>
        <w:t xml:space="preserve"> </w:t>
      </w:r>
      <w:r w:rsidR="00F34349">
        <w:t xml:space="preserve"> </w:t>
      </w:r>
      <w:r>
        <w:t>capacity;</w:t>
      </w:r>
    </w:p>
    <w:p w14:paraId="548A45AF" w14:textId="77777777" w:rsidR="00940FEA" w:rsidRDefault="00940FEA" w:rsidP="00940FEA">
      <w:pPr>
        <w:pStyle w:val="ListParagraph"/>
        <w:numPr>
          <w:ilvl w:val="0"/>
          <w:numId w:val="21"/>
        </w:numPr>
        <w:jc w:val="both"/>
      </w:pPr>
      <w:r>
        <w:t>investment increasing the capacity of facilities for the treatment of residual waste, except for:</w:t>
      </w:r>
    </w:p>
    <w:p w14:paraId="57A0259C" w14:textId="77777777" w:rsidR="00940FEA" w:rsidRDefault="00940FEA" w:rsidP="00F34349">
      <w:pPr>
        <w:pStyle w:val="ListParagraph"/>
        <w:numPr>
          <w:ilvl w:val="0"/>
          <w:numId w:val="37"/>
        </w:numPr>
        <w:jc w:val="both"/>
      </w:pPr>
      <w:r>
        <w:t>the outermost regions in duly justified cases only;</w:t>
      </w:r>
    </w:p>
    <w:p w14:paraId="35CFC61D" w14:textId="77777777" w:rsidR="00940FEA" w:rsidRDefault="00940FEA" w:rsidP="00F34349">
      <w:pPr>
        <w:pStyle w:val="ListParagraph"/>
        <w:numPr>
          <w:ilvl w:val="0"/>
          <w:numId w:val="37"/>
        </w:numPr>
        <w:jc w:val="both"/>
      </w:pPr>
      <w:r>
        <w:t>investment in technologies to recover materials from residual waste for circular economy purposes;</w:t>
      </w:r>
    </w:p>
    <w:p w14:paraId="7EF00459" w14:textId="77777777" w:rsidR="00940FEA" w:rsidRDefault="00940FEA" w:rsidP="00940FEA">
      <w:pPr>
        <w:pStyle w:val="ListParagraph"/>
        <w:numPr>
          <w:ilvl w:val="0"/>
          <w:numId w:val="21"/>
        </w:numPr>
        <w:jc w:val="both"/>
      </w:pPr>
      <w:r>
        <w:t>investment related to production, processing, transport, distribution, storage or combustion of fossil fuels, with the exception of:</w:t>
      </w:r>
    </w:p>
    <w:p w14:paraId="58E3C4EA" w14:textId="77777777" w:rsidR="00940FEA" w:rsidRDefault="00940FEA" w:rsidP="00F34349">
      <w:pPr>
        <w:pStyle w:val="ListParagraph"/>
        <w:numPr>
          <w:ilvl w:val="0"/>
          <w:numId w:val="38"/>
        </w:numPr>
        <w:jc w:val="both"/>
      </w:pPr>
      <w:r>
        <w:t>the replacement of solid fossil fuels fired, namely coal, peat, lignite, oil-shale, heating systems with gas-fired heating systems for the purpose of:</w:t>
      </w:r>
    </w:p>
    <w:p w14:paraId="35062524" w14:textId="4AA04D8F" w:rsidR="00940FEA" w:rsidRDefault="00940FEA" w:rsidP="0060044F">
      <w:pPr>
        <w:ind w:left="2124"/>
        <w:jc w:val="both"/>
      </w:pPr>
      <w:r>
        <w:t>— upgrading district heating and cooling systems to the status of ‘efficient district heating and cooling as defined in point (41) of Article 2 of Directive 2012/27/EU</w:t>
      </w:r>
      <w:r w:rsidR="00A90C76">
        <w:rPr>
          <w:rStyle w:val="FootnoteReference"/>
        </w:rPr>
        <w:footnoteReference w:id="14"/>
      </w:r>
      <w:r>
        <w:t>;</w:t>
      </w:r>
    </w:p>
    <w:p w14:paraId="47CBB1A4" w14:textId="77777777" w:rsidR="00940FEA" w:rsidRDefault="00940FEA" w:rsidP="0060044F">
      <w:pPr>
        <w:ind w:left="2124"/>
        <w:jc w:val="both"/>
      </w:pPr>
      <w:r>
        <w:t>— upgrading combined heat and power installations to the status of ‘high-efficiency co-generation as defined in point (34) of Article 2 of Directive 2012/27/EU;</w:t>
      </w:r>
    </w:p>
    <w:p w14:paraId="6C6AB911" w14:textId="77777777" w:rsidR="00940FEA" w:rsidRDefault="00940FEA" w:rsidP="0060044F">
      <w:pPr>
        <w:ind w:left="2124"/>
        <w:jc w:val="both"/>
      </w:pPr>
      <w:r>
        <w:lastRenderedPageBreak/>
        <w:t>— investment in natural gas-fired boilers and heating systems in housing and buildings replacing coal-, peat-, lignite- or oil shale-based installations;</w:t>
      </w:r>
    </w:p>
    <w:p w14:paraId="554AAEDF" w14:textId="77777777" w:rsidR="00940FEA" w:rsidRDefault="00940FEA" w:rsidP="00F34349">
      <w:pPr>
        <w:pStyle w:val="ListParagraph"/>
        <w:numPr>
          <w:ilvl w:val="0"/>
          <w:numId w:val="39"/>
        </w:numPr>
        <w:ind w:left="2127" w:hanging="709"/>
        <w:jc w:val="both"/>
      </w:pPr>
      <w:r>
        <w:t>investment in the expansion and repurposing, conversion or retrofitting of gas transmission and distribution networks provided that such investment makes the networks ready for adding renewable and low carbon gases, such as hydrogen, biomethane and synthesis gas, into the system and allows to substitute solid fossil fuels installations;</w:t>
      </w:r>
    </w:p>
    <w:p w14:paraId="2D2377DB" w14:textId="77777777" w:rsidR="00940FEA" w:rsidRDefault="00940FEA" w:rsidP="00F34349">
      <w:pPr>
        <w:pStyle w:val="ListParagraph"/>
        <w:numPr>
          <w:ilvl w:val="0"/>
          <w:numId w:val="39"/>
        </w:numPr>
        <w:ind w:left="2127" w:hanging="709"/>
        <w:jc w:val="both"/>
      </w:pPr>
      <w:r>
        <w:t>investment in:</w:t>
      </w:r>
    </w:p>
    <w:p w14:paraId="44B9D40A" w14:textId="723EA1DF" w:rsidR="00940FEA" w:rsidRDefault="00940FEA" w:rsidP="00F34349">
      <w:pPr>
        <w:pStyle w:val="ListParagraph"/>
        <w:numPr>
          <w:ilvl w:val="1"/>
          <w:numId w:val="39"/>
        </w:numPr>
        <w:ind w:left="2127" w:firstLine="0"/>
        <w:jc w:val="both"/>
      </w:pPr>
      <w:r>
        <w:t>clean vehicles as defined in Directive 2009/33/EC of the European Parliament and of the Council</w:t>
      </w:r>
      <w:r w:rsidR="00364C22">
        <w:rPr>
          <w:rStyle w:val="FootnoteReference"/>
        </w:rPr>
        <w:footnoteReference w:id="15"/>
      </w:r>
      <w:r w:rsidR="00D073C9">
        <w:t xml:space="preserve"> </w:t>
      </w:r>
      <w:r>
        <w:t>(22)</w:t>
      </w:r>
      <w:r w:rsidR="00D073C9">
        <w:t xml:space="preserve"> </w:t>
      </w:r>
      <w:r>
        <w:t>for public purposes; and</w:t>
      </w:r>
    </w:p>
    <w:p w14:paraId="2808686A" w14:textId="3AECAC7B" w:rsidR="00940FEA" w:rsidRDefault="00940FEA" w:rsidP="00F34349">
      <w:pPr>
        <w:pStyle w:val="ListParagraph"/>
        <w:numPr>
          <w:ilvl w:val="1"/>
          <w:numId w:val="39"/>
        </w:numPr>
        <w:ind w:left="2127" w:firstLine="0"/>
        <w:jc w:val="both"/>
      </w:pPr>
      <w:r>
        <w:t>vehicles, aircraft and vessels designed and constructed or adapted for use by civil protection and fire services.</w:t>
      </w:r>
    </w:p>
    <w:p w14:paraId="659A69BF" w14:textId="77777777" w:rsidR="00940FEA" w:rsidRDefault="00940FEA" w:rsidP="00940FEA">
      <w:pPr>
        <w:jc w:val="both"/>
      </w:pPr>
    </w:p>
    <w:p w14:paraId="5C308794" w14:textId="6E51E26F" w:rsidR="00940FEA" w:rsidRPr="003D4169" w:rsidRDefault="00940FEA" w:rsidP="00576475">
      <w:pPr>
        <w:jc w:val="both"/>
      </w:pPr>
    </w:p>
    <w:p w14:paraId="7AD28FC7" w14:textId="77777777" w:rsidR="00576475" w:rsidRPr="003D4169" w:rsidRDefault="00576475" w:rsidP="00576475">
      <w:pPr>
        <w:rPr>
          <w:rFonts w:ascii="Franklin Gothic Demi" w:hAnsi="Franklin Gothic Demi"/>
          <w:color w:val="007BA1" w:themeColor="accent2"/>
        </w:rPr>
      </w:pPr>
      <w:r w:rsidRPr="003D4169">
        <w:rPr>
          <w:rFonts w:ascii="Franklin Gothic Demi" w:hAnsi="Franklin Gothic Demi"/>
          <w:color w:val="007BA1" w:themeColor="accent2"/>
        </w:rPr>
        <w:t>Reimbursement forms</w:t>
      </w:r>
    </w:p>
    <w:p w14:paraId="7AE2C2F2" w14:textId="77777777" w:rsidR="00576475" w:rsidRPr="003D4169" w:rsidRDefault="00576475" w:rsidP="00576475"/>
    <w:p w14:paraId="685DAF47" w14:textId="18343CA9" w:rsidR="00576475" w:rsidRPr="00F4595C" w:rsidRDefault="00576475" w:rsidP="00576475">
      <w:pPr>
        <w:rPr>
          <w:rFonts w:eastAsia="Times New Roman" w:cs="Times New Roman"/>
        </w:rPr>
      </w:pPr>
      <w:r>
        <w:rPr>
          <w:lang w:val="en-US"/>
        </w:rPr>
        <w:t>C</w:t>
      </w:r>
      <w:r w:rsidRPr="00F4595C">
        <w:rPr>
          <w:rFonts w:eastAsia="Times New Roman" w:cs="Times New Roman"/>
        </w:rPr>
        <w:t>osts</w:t>
      </w:r>
      <w:r>
        <w:rPr>
          <w:rFonts w:eastAsia="Times New Roman" w:cs="Times New Roman"/>
        </w:rPr>
        <w:t xml:space="preserve"> of infrastructure and works </w:t>
      </w:r>
      <w:r w:rsidRPr="00F4595C">
        <w:rPr>
          <w:rFonts w:eastAsia="Times New Roman" w:cs="Times New Roman"/>
        </w:rPr>
        <w:t>can be reimbursed by the programme either as</w:t>
      </w:r>
    </w:p>
    <w:p w14:paraId="6D1A3040" w14:textId="77777777" w:rsidR="00576475" w:rsidRPr="00F4595C" w:rsidRDefault="00576475" w:rsidP="00576475">
      <w:pPr>
        <w:rPr>
          <w:rFonts w:eastAsia="Times New Roman" w:cs="Times New Roman"/>
        </w:rPr>
      </w:pPr>
    </w:p>
    <w:p w14:paraId="20B9F1F3" w14:textId="77777777" w:rsidR="00576475" w:rsidRPr="00F4595C" w:rsidRDefault="00576475" w:rsidP="00576475">
      <w:pPr>
        <w:numPr>
          <w:ilvl w:val="0"/>
          <w:numId w:val="16"/>
        </w:numPr>
        <w:contextualSpacing/>
        <w:jc w:val="both"/>
        <w:rPr>
          <w:rFonts w:eastAsia="Times New Roman" w:cs="Times New Roman"/>
        </w:rPr>
      </w:pPr>
      <w:r w:rsidRPr="00F4595C">
        <w:rPr>
          <w:rFonts w:eastAsia="Times New Roman" w:cs="Times New Roman"/>
        </w:rPr>
        <w:t>real costs, or</w:t>
      </w:r>
    </w:p>
    <w:p w14:paraId="1883C3EF" w14:textId="0B66D998" w:rsidR="00576475" w:rsidRDefault="00576475" w:rsidP="00576475">
      <w:pPr>
        <w:numPr>
          <w:ilvl w:val="0"/>
          <w:numId w:val="16"/>
        </w:numPr>
        <w:contextualSpacing/>
        <w:jc w:val="both"/>
        <w:rPr>
          <w:rFonts w:eastAsia="Times New Roman" w:cs="Times New Roman"/>
        </w:rPr>
      </w:pPr>
      <w:r w:rsidRPr="00F4595C">
        <w:rPr>
          <w:rFonts w:eastAsia="Times New Roman" w:cs="Times New Roman"/>
        </w:rPr>
        <w:t>simplified cost options</w:t>
      </w:r>
      <w:r w:rsidR="00D073C9">
        <w:rPr>
          <w:rFonts w:eastAsia="Times New Roman" w:cs="Times New Roman"/>
        </w:rPr>
        <w:t xml:space="preserve"> (SCOs)</w:t>
      </w:r>
      <w:r w:rsidRPr="00F4595C">
        <w:rPr>
          <w:rFonts w:eastAsia="Times New Roman" w:cs="Times New Roman"/>
        </w:rPr>
        <w:t>.</w:t>
      </w:r>
    </w:p>
    <w:p w14:paraId="12005456" w14:textId="77777777" w:rsidR="00576475" w:rsidRDefault="00576475" w:rsidP="00576475">
      <w:pPr>
        <w:contextualSpacing/>
        <w:jc w:val="both"/>
        <w:rPr>
          <w:rFonts w:eastAsia="Times New Roman" w:cs="Times New Roman"/>
        </w:rPr>
      </w:pPr>
    </w:p>
    <w:p w14:paraId="7023A401" w14:textId="374D4948" w:rsidR="00E22A0D" w:rsidRDefault="00E22A0D" w:rsidP="00E22A0D">
      <w:pPr>
        <w:jc w:val="both"/>
      </w:pPr>
      <w:r>
        <w:t xml:space="preserve">If a programme offers both options for reimbursement (real costs and simplified cost options), the chosen </w:t>
      </w:r>
      <w:r w:rsidR="0055572A">
        <w:t>option within</w:t>
      </w:r>
      <w:r w:rsidR="00D3130C">
        <w:t xml:space="preserve"> cost category/part of the cost category </w:t>
      </w:r>
      <w:r w:rsidRPr="007120FD">
        <w:t xml:space="preserve">must be </w:t>
      </w:r>
      <w:r w:rsidR="003721B6" w:rsidRPr="007120FD">
        <w:t xml:space="preserve">applied </w:t>
      </w:r>
      <w:r w:rsidR="001E4FAE" w:rsidRPr="007120FD">
        <w:t xml:space="preserve">at </w:t>
      </w:r>
      <w:r w:rsidR="003721B6" w:rsidRPr="007120FD">
        <w:t xml:space="preserve">the </w:t>
      </w:r>
      <w:r w:rsidR="001E4FAE" w:rsidRPr="007120FD">
        <w:t xml:space="preserve">partner level </w:t>
      </w:r>
      <w:r>
        <w:t xml:space="preserve">for the entire duration of the project (changes to a different reimbursement option, e.g., from real costs to SCOs or vice versa, are not possible during the project implementation unless </w:t>
      </w:r>
      <w:r w:rsidR="00D6771D">
        <w:t>this</w:t>
      </w:r>
      <w:r>
        <w:t xml:space="preserve"> is justified by a force majeure situation).  </w:t>
      </w:r>
    </w:p>
    <w:p w14:paraId="31B016AC" w14:textId="77777777" w:rsidR="00576475" w:rsidRDefault="00576475" w:rsidP="00576475">
      <w:pPr>
        <w:contextualSpacing/>
        <w:jc w:val="both"/>
        <w:rPr>
          <w:rFonts w:ascii="Franklin Gothic Demi" w:eastAsia="Times New Roman" w:hAnsi="Franklin Gothic Demi" w:cs="Times New Roman"/>
          <w:color w:val="007BA1" w:themeColor="accent2"/>
        </w:rPr>
      </w:pPr>
    </w:p>
    <w:p w14:paraId="4B629D80" w14:textId="77777777" w:rsidR="00576475" w:rsidRPr="00C16B07" w:rsidRDefault="00576475" w:rsidP="00576475">
      <w:pPr>
        <w:contextualSpacing/>
        <w:jc w:val="both"/>
        <w:rPr>
          <w:b/>
          <w:bCs/>
        </w:rPr>
      </w:pPr>
      <w:r w:rsidRPr="00C16B07">
        <w:rPr>
          <w:b/>
          <w:bCs/>
        </w:rPr>
        <w:t>Real costs</w:t>
      </w:r>
    </w:p>
    <w:p w14:paraId="21410940" w14:textId="77777777" w:rsidR="00576475" w:rsidRPr="003D3255" w:rsidRDefault="00576475" w:rsidP="00576475">
      <w:pPr>
        <w:jc w:val="both"/>
        <w:rPr>
          <w:rFonts w:eastAsia="Times New Roman" w:cs="Times New Roman"/>
        </w:rPr>
      </w:pPr>
    </w:p>
    <w:p w14:paraId="570C963E" w14:textId="26FDD163" w:rsidR="00576475" w:rsidRPr="003D3255" w:rsidRDefault="00576475" w:rsidP="00576475">
      <w:pPr>
        <w:jc w:val="both"/>
        <w:rPr>
          <w:rFonts w:eastAsia="Times New Roman" w:cs="Times New Roman"/>
        </w:rPr>
      </w:pPr>
      <w:r w:rsidRPr="003D3255">
        <w:rPr>
          <w:rFonts w:eastAsia="Times New Roman" w:cs="Times New Roman"/>
        </w:rPr>
        <w:t xml:space="preserve">Cost </w:t>
      </w:r>
      <w:r w:rsidR="00652C83">
        <w:rPr>
          <w:rFonts w:eastAsia="Times New Roman" w:cs="Times New Roman"/>
        </w:rPr>
        <w:t>category-specific</w:t>
      </w:r>
      <w:r w:rsidRPr="003D3255">
        <w:rPr>
          <w:rFonts w:eastAsia="Times New Roman" w:cs="Times New Roman"/>
        </w:rPr>
        <w:t xml:space="preserve"> rules and calculation of the </w:t>
      </w:r>
      <w:r>
        <w:rPr>
          <w:rFonts w:eastAsia="Times New Roman" w:cs="Times New Roman"/>
        </w:rPr>
        <w:t>infrastructure and works</w:t>
      </w:r>
      <w:r w:rsidRPr="003D3255">
        <w:rPr>
          <w:rFonts w:eastAsia="Times New Roman" w:cs="Times New Roman"/>
        </w:rPr>
        <w:t xml:space="preserve"> costs:</w:t>
      </w:r>
    </w:p>
    <w:p w14:paraId="18ECB8FE" w14:textId="77777777" w:rsidR="00576475" w:rsidRPr="003D3255" w:rsidRDefault="00576475" w:rsidP="00576475">
      <w:pPr>
        <w:jc w:val="both"/>
        <w:rPr>
          <w:rFonts w:eastAsia="Times New Roman" w:cs="Times New Roman"/>
        </w:rPr>
      </w:pPr>
    </w:p>
    <w:p w14:paraId="4C81B466" w14:textId="148EB256" w:rsidR="00576475" w:rsidRPr="003D3255" w:rsidRDefault="0047177D" w:rsidP="00576475">
      <w:pPr>
        <w:numPr>
          <w:ilvl w:val="0"/>
          <w:numId w:val="17"/>
        </w:numPr>
        <w:contextualSpacing/>
        <w:jc w:val="both"/>
        <w:rPr>
          <w:rFonts w:eastAsia="Times New Roman" w:cs="Times New Roman"/>
          <w:lang w:val="en-US"/>
        </w:rPr>
      </w:pPr>
      <w:r>
        <w:rPr>
          <w:lang w:val="en-US"/>
        </w:rPr>
        <w:t xml:space="preserve">All </w:t>
      </w:r>
      <w:r>
        <w:t>costs for infrastructure and works</w:t>
      </w:r>
      <w:r>
        <w:rPr>
          <w:lang w:val="en-US"/>
        </w:rPr>
        <w:t xml:space="preserve"> are reported as actually incurred and paid</w:t>
      </w:r>
      <w:r w:rsidR="00E22A0D">
        <w:rPr>
          <w:rFonts w:eastAsia="Times New Roman" w:cs="Times New Roman"/>
          <w:lang w:val="en-US"/>
        </w:rPr>
        <w:t>.</w:t>
      </w:r>
    </w:p>
    <w:p w14:paraId="26F29BE0" w14:textId="6A4008EE" w:rsidR="00576475" w:rsidRPr="007120FD" w:rsidRDefault="00234973" w:rsidP="00576475">
      <w:pPr>
        <w:numPr>
          <w:ilvl w:val="0"/>
          <w:numId w:val="17"/>
        </w:numPr>
        <w:contextualSpacing/>
        <w:jc w:val="both"/>
        <w:rPr>
          <w:rFonts w:eastAsia="Times New Roman" w:cs="Times New Roman"/>
          <w:lang w:val="en-US"/>
        </w:rPr>
      </w:pPr>
      <w:r w:rsidRPr="007120FD">
        <w:rPr>
          <w:lang w:val="en-US"/>
        </w:rPr>
        <w:t xml:space="preserve">All costs are deemed necessary for project implementation. </w:t>
      </w:r>
      <w:bookmarkStart w:id="3" w:name="_Hlk78876271"/>
      <w:r w:rsidR="00D6771D">
        <w:rPr>
          <w:lang w:val="en-US"/>
        </w:rPr>
        <w:t>W</w:t>
      </w:r>
      <w:r w:rsidRPr="007120FD">
        <w:t>here costs are deemed not necessary or excessive (e.g.</w:t>
      </w:r>
      <w:r w:rsidR="00652C83" w:rsidRPr="007120FD">
        <w:t>,</w:t>
      </w:r>
      <w:r w:rsidRPr="007120FD">
        <w:t xml:space="preserve"> during assessment or later, during the implementation stage), they should be removed from the calculation basis or adjusted to the justifiable level</w:t>
      </w:r>
      <w:bookmarkEnd w:id="3"/>
      <w:r w:rsidRPr="007120FD">
        <w:t>.</w:t>
      </w:r>
    </w:p>
    <w:p w14:paraId="32B65910" w14:textId="3E6ED33F" w:rsidR="00576475" w:rsidRDefault="00576475" w:rsidP="00576475">
      <w:pPr>
        <w:contextualSpacing/>
        <w:rPr>
          <w:rFonts w:ascii="Franklin Gothic Demi" w:eastAsia="Times New Roman" w:hAnsi="Franklin Gothic Demi" w:cs="Times New Roman"/>
          <w:color w:val="007BA1" w:themeColor="accent2"/>
          <w:lang w:val="en-US"/>
        </w:rPr>
      </w:pPr>
    </w:p>
    <w:p w14:paraId="3CAAE7C3" w14:textId="62D78EAA" w:rsidR="00652C83" w:rsidRDefault="00652C83" w:rsidP="00576475">
      <w:pPr>
        <w:contextualSpacing/>
        <w:rPr>
          <w:rFonts w:ascii="Franklin Gothic Demi" w:eastAsia="Times New Roman" w:hAnsi="Franklin Gothic Demi" w:cs="Times New Roman"/>
          <w:color w:val="007BA1" w:themeColor="accent2"/>
          <w:lang w:val="en-US"/>
        </w:rPr>
      </w:pPr>
    </w:p>
    <w:p w14:paraId="0289027A" w14:textId="70F9507A" w:rsidR="00652C83" w:rsidRDefault="00652C83" w:rsidP="00576475">
      <w:pPr>
        <w:contextualSpacing/>
        <w:rPr>
          <w:rFonts w:ascii="Franklin Gothic Demi" w:eastAsia="Times New Roman" w:hAnsi="Franklin Gothic Demi" w:cs="Times New Roman"/>
          <w:color w:val="007BA1" w:themeColor="accent2"/>
          <w:lang w:val="en-US"/>
        </w:rPr>
      </w:pPr>
    </w:p>
    <w:p w14:paraId="27913D40" w14:textId="6D2507A0" w:rsidR="00652C83" w:rsidRDefault="00652C83" w:rsidP="00576475">
      <w:pPr>
        <w:contextualSpacing/>
        <w:rPr>
          <w:rFonts w:ascii="Franklin Gothic Demi" w:eastAsia="Times New Roman" w:hAnsi="Franklin Gothic Demi" w:cs="Times New Roman"/>
          <w:color w:val="007BA1" w:themeColor="accent2"/>
          <w:lang w:val="en-US"/>
        </w:rPr>
      </w:pPr>
    </w:p>
    <w:p w14:paraId="40A2687B" w14:textId="3D86CB68" w:rsidR="0055572A" w:rsidRDefault="0055572A" w:rsidP="00576475">
      <w:pPr>
        <w:contextualSpacing/>
        <w:rPr>
          <w:rFonts w:ascii="Franklin Gothic Demi" w:eastAsia="Times New Roman" w:hAnsi="Franklin Gothic Demi" w:cs="Times New Roman"/>
          <w:color w:val="007BA1" w:themeColor="accent2"/>
          <w:lang w:val="en-US"/>
        </w:rPr>
      </w:pPr>
    </w:p>
    <w:p w14:paraId="77363450" w14:textId="77777777" w:rsidR="0055572A" w:rsidRPr="00652C83" w:rsidRDefault="0055572A" w:rsidP="00576475">
      <w:pPr>
        <w:contextualSpacing/>
        <w:rPr>
          <w:rFonts w:ascii="Franklin Gothic Demi" w:eastAsia="Times New Roman" w:hAnsi="Franklin Gothic Demi" w:cs="Times New Roman"/>
          <w:color w:val="007BA1" w:themeColor="accent2"/>
          <w:lang w:val="en-US"/>
        </w:rPr>
      </w:pPr>
    </w:p>
    <w:p w14:paraId="2BDB719C" w14:textId="77777777" w:rsidR="00F93F79" w:rsidRDefault="00F93F79" w:rsidP="00576475">
      <w:pPr>
        <w:contextualSpacing/>
        <w:rPr>
          <w:rFonts w:ascii="Franklin Gothic Demi" w:eastAsia="Times New Roman" w:hAnsi="Franklin Gothic Demi" w:cs="Times New Roman"/>
          <w:color w:val="007BA1" w:themeColor="accent2"/>
        </w:rPr>
      </w:pPr>
    </w:p>
    <w:p w14:paraId="18837EDA" w14:textId="77777777" w:rsidR="00576475" w:rsidRPr="00C16B07" w:rsidRDefault="00576475" w:rsidP="00C16B07">
      <w:pPr>
        <w:contextualSpacing/>
        <w:jc w:val="both"/>
        <w:rPr>
          <w:b/>
          <w:bCs/>
        </w:rPr>
      </w:pPr>
      <w:r w:rsidRPr="00C16B07">
        <w:rPr>
          <w:b/>
          <w:bCs/>
        </w:rPr>
        <w:lastRenderedPageBreak/>
        <w:t>SCOs</w:t>
      </w:r>
    </w:p>
    <w:p w14:paraId="3E33A034" w14:textId="1AB1D8EA" w:rsidR="00D073C9" w:rsidRDefault="00576475" w:rsidP="00576475">
      <w:pPr>
        <w:rPr>
          <w:rFonts w:eastAsia="Times New Roman" w:cs="Times New Roman"/>
        </w:rPr>
      </w:pPr>
      <w:r w:rsidRPr="003D3255">
        <w:rPr>
          <w:rFonts w:eastAsia="Times New Roman" w:cs="Times New Roman"/>
          <w:noProof/>
          <w:lang w:val="en-US"/>
        </w:rPr>
        <w:br/>
      </w:r>
      <w:r w:rsidRPr="003D3255">
        <w:rPr>
          <w:rFonts w:eastAsia="Times New Roman" w:cs="Times New Roman"/>
        </w:rPr>
        <w:t xml:space="preserve">Due to the nature of costs in this cost category, SCOs </w:t>
      </w:r>
      <w:r w:rsidR="009C2DF3">
        <w:rPr>
          <w:rFonts w:eastAsia="Times New Roman" w:cs="Times New Roman"/>
        </w:rPr>
        <w:t>are rare</w:t>
      </w:r>
      <w:r w:rsidRPr="003D3255">
        <w:rPr>
          <w:rFonts w:eastAsia="Times New Roman" w:cs="Times New Roman"/>
        </w:rPr>
        <w:t xml:space="preserve">. Yet, for some </w:t>
      </w:r>
      <w:r w:rsidR="00652C83">
        <w:rPr>
          <w:rFonts w:eastAsia="Times New Roman" w:cs="Times New Roman"/>
        </w:rPr>
        <w:t>types</w:t>
      </w:r>
      <w:r w:rsidR="00652C83" w:rsidRPr="003D3255">
        <w:rPr>
          <w:rFonts w:eastAsia="Times New Roman" w:cs="Times New Roman"/>
        </w:rPr>
        <w:t xml:space="preserve"> </w:t>
      </w:r>
      <w:r w:rsidRPr="003D3255">
        <w:rPr>
          <w:rFonts w:eastAsia="Times New Roman" w:cs="Times New Roman"/>
        </w:rPr>
        <w:t>of costs</w:t>
      </w:r>
      <w:r w:rsidR="00652C83">
        <w:rPr>
          <w:rFonts w:eastAsia="Times New Roman" w:cs="Times New Roman"/>
        </w:rPr>
        <w:t>,</w:t>
      </w:r>
      <w:r w:rsidRPr="003D3255">
        <w:rPr>
          <w:rFonts w:eastAsia="Times New Roman" w:cs="Times New Roman"/>
        </w:rPr>
        <w:t xml:space="preserve"> SCOs might be an option to consider.</w:t>
      </w:r>
      <w:r w:rsidR="00173D48">
        <w:rPr>
          <w:rFonts w:eastAsia="Times New Roman" w:cs="Times New Roman"/>
          <w:noProof/>
          <w:lang w:val="en-US"/>
        </w:rPr>
        <w:t xml:space="preserve">  </w:t>
      </w:r>
    </w:p>
    <w:p w14:paraId="46E7677A" w14:textId="77777777" w:rsidR="00655297" w:rsidRDefault="00655297" w:rsidP="00576475"/>
    <w:p w14:paraId="36452873" w14:textId="40DE5FF9" w:rsidR="009119F8" w:rsidRPr="00C16B07" w:rsidRDefault="004820EC" w:rsidP="009119F8">
      <w:pPr>
        <w:spacing w:line="240" w:lineRule="auto"/>
      </w:pPr>
      <w:r>
        <w:t>The Regulations do not provide ready-made (off-the-shelf) SCOs for this cost category. If a programme decides to use a</w:t>
      </w:r>
      <w:r w:rsidR="00652C83">
        <w:t>n</w:t>
      </w:r>
      <w:r>
        <w:t xml:space="preserve"> SCO to reimburse costs for infrastructure and works, it will have to design its own SCO (i.e., programme-specific SCO) or use a</w:t>
      </w:r>
      <w:r w:rsidR="00652C83">
        <w:t>n</w:t>
      </w:r>
      <w:r>
        <w:t xml:space="preserve"> SCO from other Union policies</w:t>
      </w:r>
      <w:r w:rsidR="00652C83">
        <w:t xml:space="preserve"> or national schemes</w:t>
      </w:r>
      <w:r>
        <w:t xml:space="preserve"> (i.e., “copy-paste” SCO). </w:t>
      </w:r>
      <w:r w:rsidR="009119F8">
        <w:t xml:space="preserve">For more information on how to design a programme-specific SCO refer to a </w:t>
      </w:r>
      <w:hyperlink r:id="rId13" w:anchor="3575-publication-road-map-programme-specific-sco-2021-2027-period" w:history="1">
        <w:r w:rsidR="009119F8">
          <w:rPr>
            <w:rStyle w:val="Hyperlink"/>
          </w:rPr>
          <w:t>Roadmap to a programme-specific SCO</w:t>
        </w:r>
      </w:hyperlink>
      <w:r w:rsidR="009119F8">
        <w:rPr>
          <w:rStyle w:val="Hyperlink"/>
        </w:rPr>
        <w:t xml:space="preserve"> in the 2021-2027 period</w:t>
      </w:r>
      <w:r w:rsidR="009119F8">
        <w:t xml:space="preserve">. More information about “copy-paste” SCOs is available </w:t>
      </w:r>
      <w:hyperlink r:id="rId14" w:anchor="3414-factsheet-application-scos-other-areas-eu-programmes-or-member-states-schemes-copy-paste" w:history="1">
        <w:r w:rsidR="009119F8">
          <w:rPr>
            <w:rStyle w:val="Hyperlink"/>
          </w:rPr>
          <w:t>here</w:t>
        </w:r>
      </w:hyperlink>
      <w:r w:rsidR="009119F8">
        <w:t>.</w:t>
      </w:r>
      <w:r w:rsidR="009119F8">
        <w:rPr>
          <w:rFonts w:ascii="Times New Roman" w:hAnsi="Times New Roman" w:cs="Times New Roman"/>
          <w:color w:val="auto"/>
          <w:spacing w:val="0"/>
          <w:sz w:val="24"/>
          <w:lang w:val="en-US"/>
        </w:rPr>
        <w:t xml:space="preserve"> </w:t>
      </w:r>
    </w:p>
    <w:p w14:paraId="34CE6BEF" w14:textId="2FD2286B" w:rsidR="00E22A0D" w:rsidRDefault="00852785" w:rsidP="00576475">
      <w:r>
        <w:t xml:space="preserve"> </w:t>
      </w:r>
    </w:p>
    <w:p w14:paraId="60B91A34" w14:textId="05C5487B" w:rsidR="00C16B07" w:rsidRPr="00C16B07" w:rsidRDefault="00173D48" w:rsidP="00C16B07">
      <w:pPr>
        <w:rPr>
          <w:rFonts w:eastAsia="Times New Roman" w:cs="Times New Roman"/>
          <w:noProof/>
          <w:lang w:val="en-US"/>
        </w:rPr>
      </w:pPr>
      <w:r>
        <w:rPr>
          <w:rFonts w:eastAsia="Times New Roman" w:cs="Times New Roman"/>
          <w:noProof/>
          <w:lang w:val="en-US"/>
        </w:rPr>
        <w:t xml:space="preserve">In </w:t>
      </w:r>
      <w:r w:rsidR="00E22A0D">
        <w:rPr>
          <w:rFonts w:eastAsia="Times New Roman" w:cs="Times New Roman"/>
          <w:noProof/>
          <w:lang w:val="en-US"/>
        </w:rPr>
        <w:t xml:space="preserve">the </w:t>
      </w:r>
      <w:r>
        <w:rPr>
          <w:rFonts w:eastAsia="Times New Roman" w:cs="Times New Roman"/>
          <w:noProof/>
          <w:lang w:val="en-US"/>
        </w:rPr>
        <w:t xml:space="preserve">2014-2020 </w:t>
      </w:r>
      <w:r w:rsidR="00E22A0D">
        <w:rPr>
          <w:rFonts w:eastAsia="Times New Roman" w:cs="Times New Roman"/>
          <w:noProof/>
          <w:lang w:val="en-US"/>
        </w:rPr>
        <w:t xml:space="preserve">period, </w:t>
      </w:r>
      <w:r>
        <w:rPr>
          <w:rFonts w:eastAsia="Times New Roman" w:cs="Times New Roman"/>
          <w:noProof/>
          <w:lang w:val="en-US"/>
        </w:rPr>
        <w:t xml:space="preserve">one can find some examples among </w:t>
      </w:r>
      <w:r w:rsidR="00652C83">
        <w:rPr>
          <w:rFonts w:eastAsia="Times New Roman" w:cs="Times New Roman"/>
          <w:noProof/>
          <w:lang w:val="en-US"/>
        </w:rPr>
        <w:t xml:space="preserve">mainstream </w:t>
      </w:r>
      <w:r>
        <w:rPr>
          <w:rFonts w:eastAsia="Times New Roman" w:cs="Times New Roman"/>
          <w:noProof/>
          <w:lang w:val="en-US"/>
        </w:rPr>
        <w:t>programmes of SCOs application for this type of costs (e.g</w:t>
      </w:r>
      <w:r w:rsidR="00E22A0D">
        <w:rPr>
          <w:rFonts w:eastAsia="Times New Roman" w:cs="Times New Roman"/>
          <w:noProof/>
          <w:lang w:val="en-US"/>
        </w:rPr>
        <w:t>,</w:t>
      </w:r>
      <w:r w:rsidR="00652C83">
        <w:rPr>
          <w:rFonts w:eastAsia="Times New Roman" w:cs="Times New Roman"/>
          <w:noProof/>
          <w:lang w:val="en-US"/>
        </w:rPr>
        <w:t>,</w:t>
      </w:r>
      <w:r>
        <w:rPr>
          <w:rFonts w:eastAsia="Times New Roman" w:cs="Times New Roman"/>
          <w:noProof/>
          <w:lang w:val="en-US"/>
        </w:rPr>
        <w:t xml:space="preserve"> unit costs for purch</w:t>
      </w:r>
      <w:r w:rsidR="00E22A0D">
        <w:rPr>
          <w:rFonts w:eastAsia="Times New Roman" w:cs="Times New Roman"/>
          <w:noProof/>
          <w:lang w:val="en-US"/>
        </w:rPr>
        <w:t>a</w:t>
      </w:r>
      <w:r>
        <w:rPr>
          <w:rFonts w:eastAsia="Times New Roman" w:cs="Times New Roman"/>
          <w:noProof/>
          <w:lang w:val="en-US"/>
        </w:rPr>
        <w:t>ses of material for the railway infrastructure</w:t>
      </w:r>
      <w:r>
        <w:rPr>
          <w:rStyle w:val="FootnoteReference"/>
          <w:rFonts w:eastAsia="Times New Roman" w:cs="Times New Roman"/>
          <w:noProof/>
          <w:lang w:val="en-US"/>
        </w:rPr>
        <w:footnoteReference w:id="16"/>
      </w:r>
      <w:r>
        <w:rPr>
          <w:rFonts w:eastAsia="Times New Roman" w:cs="Times New Roman"/>
          <w:noProof/>
          <w:lang w:val="en-US"/>
        </w:rPr>
        <w:t>).  Similar approach</w:t>
      </w:r>
      <w:r w:rsidR="009C2DF3">
        <w:rPr>
          <w:rFonts w:eastAsia="Times New Roman" w:cs="Times New Roman"/>
          <w:noProof/>
          <w:lang w:val="en-US"/>
        </w:rPr>
        <w:t>es</w:t>
      </w:r>
      <w:r>
        <w:rPr>
          <w:rFonts w:eastAsia="Times New Roman" w:cs="Times New Roman"/>
          <w:noProof/>
          <w:lang w:val="en-US"/>
        </w:rPr>
        <w:t xml:space="preserve"> could be developed for Interreg programmes that would like to continue supporting construction and/or modernisation of</w:t>
      </w:r>
      <w:r w:rsidR="00E22A0D">
        <w:rPr>
          <w:rFonts w:eastAsia="Times New Roman" w:cs="Times New Roman"/>
          <w:noProof/>
          <w:lang w:val="en-US"/>
        </w:rPr>
        <w:t>, for instance,</w:t>
      </w:r>
      <w:r>
        <w:rPr>
          <w:rFonts w:eastAsia="Times New Roman" w:cs="Times New Roman"/>
          <w:noProof/>
          <w:lang w:val="en-US"/>
        </w:rPr>
        <w:t xml:space="preserve"> cycle paths.</w:t>
      </w:r>
    </w:p>
    <w:p w14:paraId="3955EECC" w14:textId="549C48A1" w:rsidR="00B2564B" w:rsidRDefault="00D6771D" w:rsidP="00B2564B">
      <w:pPr>
        <w:jc w:val="both"/>
      </w:pPr>
      <w:r>
        <w:t>In a</w:t>
      </w:r>
      <w:r w:rsidR="00B2564B">
        <w:t xml:space="preserve">ddition, </w:t>
      </w:r>
      <w:r w:rsidR="0054440E">
        <w:t>costs for infrastructure and works</w:t>
      </w:r>
      <w:r w:rsidR="00B2564B">
        <w:t xml:space="preserve"> are included as a part of the </w:t>
      </w:r>
      <w:r w:rsidR="00B2564B" w:rsidRPr="00B46E23">
        <w:t>remaining eligible costs</w:t>
      </w:r>
      <w:r w:rsidR="00B2564B">
        <w:t xml:space="preserve"> of an operation when a flat rate of up to 40% of eligible direct staff costs is used in the project (Article 56(1) CPR). If this flat rate i</w:t>
      </w:r>
      <w:r w:rsidR="00652C83">
        <w:t>s</w:t>
      </w:r>
      <w:r w:rsidR="00B2564B">
        <w:t xml:space="preserve"> used, there will be only 2 cost categories in the project: staff costs and the remaining eligible costs. </w:t>
      </w:r>
    </w:p>
    <w:p w14:paraId="786E8921" w14:textId="42329DD1" w:rsidR="00E44184" w:rsidRPr="0023759B" w:rsidRDefault="00E44184" w:rsidP="00B54EDA">
      <w:pPr>
        <w:jc w:val="both"/>
        <w:rPr>
          <w:lang w:val="en-US"/>
        </w:rPr>
      </w:pPr>
    </w:p>
    <w:p w14:paraId="5AB48967" w14:textId="647C83FD" w:rsidR="003B4781" w:rsidRDefault="003B4781" w:rsidP="00B54EDA">
      <w:pPr>
        <w:jc w:val="both"/>
        <w:rPr>
          <w:rFonts w:ascii="Franklin Gothic Demi" w:hAnsi="Franklin Gothic Demi"/>
          <w:color w:val="007BA1" w:themeColor="accent2"/>
        </w:rPr>
      </w:pPr>
      <w:r w:rsidRPr="003B4781">
        <w:rPr>
          <w:rFonts w:ascii="Franklin Gothic Demi" w:hAnsi="Franklin Gothic Demi"/>
          <w:color w:val="007BA1" w:themeColor="accent2"/>
        </w:rPr>
        <w:t>Audit trail</w:t>
      </w:r>
    </w:p>
    <w:p w14:paraId="17E0713B" w14:textId="1864A2A0" w:rsidR="00D073C9" w:rsidRDefault="00D073C9" w:rsidP="00B54EDA">
      <w:pPr>
        <w:jc w:val="both"/>
        <w:rPr>
          <w:rFonts w:ascii="Franklin Gothic Demi" w:hAnsi="Franklin Gothic Demi"/>
          <w:color w:val="007BA1" w:themeColor="accent2"/>
        </w:rPr>
      </w:pPr>
    </w:p>
    <w:p w14:paraId="67BFA4D2" w14:textId="51E186D8" w:rsidR="00D073C9" w:rsidRPr="00C16B07" w:rsidRDefault="00D073C9" w:rsidP="007E519D">
      <w:pPr>
        <w:jc w:val="both"/>
        <w:rPr>
          <w:b/>
          <w:bCs/>
        </w:rPr>
      </w:pPr>
      <w:r w:rsidRPr="00C16B07">
        <w:rPr>
          <w:b/>
          <w:bCs/>
        </w:rPr>
        <w:t>Real costs</w:t>
      </w:r>
    </w:p>
    <w:p w14:paraId="5B080F14" w14:textId="77777777" w:rsidR="003B4781" w:rsidRPr="003B4781" w:rsidRDefault="003B4781" w:rsidP="00B54EDA">
      <w:pPr>
        <w:jc w:val="both"/>
        <w:rPr>
          <w:rFonts w:ascii="Franklin Gothic Demi" w:hAnsi="Franklin Gothic Demi"/>
          <w:color w:val="007BA1" w:themeColor="accent2"/>
        </w:rPr>
      </w:pPr>
    </w:p>
    <w:p w14:paraId="6BF3057D" w14:textId="4B33D7A7" w:rsidR="003B4781" w:rsidRDefault="003B4781" w:rsidP="00B54EDA">
      <w:pPr>
        <w:jc w:val="both"/>
      </w:pPr>
      <w:r>
        <w:t>The following main documents must be available for control purposes:</w:t>
      </w:r>
    </w:p>
    <w:p w14:paraId="1EE50301" w14:textId="3D98650B" w:rsidR="00E44184" w:rsidRDefault="00E44184" w:rsidP="00B54EDA">
      <w:pPr>
        <w:jc w:val="both"/>
      </w:pPr>
    </w:p>
    <w:p w14:paraId="6526851E" w14:textId="4546E9C5" w:rsidR="003B4781" w:rsidRPr="006B6675" w:rsidRDefault="008D68C0" w:rsidP="00FB7A3F">
      <w:pPr>
        <w:pStyle w:val="ListParagraph"/>
        <w:numPr>
          <w:ilvl w:val="0"/>
          <w:numId w:val="14"/>
        </w:numPr>
        <w:ind w:right="-36"/>
        <w:jc w:val="both"/>
      </w:pPr>
      <w:r>
        <w:t>evidence of the procurement process (announcement, selection, award) in line with the legal status/organisational/regional/national procurement rules/programme rules or the EU procurement rules</w:t>
      </w:r>
      <w:r w:rsidR="00D6771D">
        <w:t>,</w:t>
      </w:r>
      <w:r>
        <w:t xml:space="preserve"> depending on the amount of the contract and programme-specific rules;</w:t>
      </w:r>
    </w:p>
    <w:p w14:paraId="091153B7" w14:textId="472419D5" w:rsidR="00CB5DCF" w:rsidRDefault="00CB5DCF" w:rsidP="00FB7A3F">
      <w:pPr>
        <w:pStyle w:val="ListParagraph"/>
        <w:numPr>
          <w:ilvl w:val="0"/>
          <w:numId w:val="14"/>
        </w:numPr>
        <w:ind w:right="-36"/>
        <w:jc w:val="both"/>
      </w:pPr>
      <w:r>
        <w:rPr>
          <w:rFonts w:eastAsia="Times New Roman" w:cs="Times New Roman"/>
        </w:rPr>
        <w:t>a</w:t>
      </w:r>
      <w:r w:rsidRPr="24DB00A8">
        <w:rPr>
          <w:rFonts w:eastAsia="Times New Roman" w:cs="Times New Roman"/>
        </w:rPr>
        <w:t>ny changes to the contract must comply with the</w:t>
      </w:r>
      <w:r w:rsidR="00652C83">
        <w:rPr>
          <w:rFonts w:eastAsia="Times New Roman" w:cs="Times New Roman"/>
        </w:rPr>
        <w:t xml:space="preserve"> applicable</w:t>
      </w:r>
      <w:r w:rsidRPr="24DB00A8">
        <w:rPr>
          <w:rFonts w:eastAsia="Times New Roman" w:cs="Times New Roman"/>
        </w:rPr>
        <w:t xml:space="preserve"> public procurement rules and must be documented;</w:t>
      </w:r>
    </w:p>
    <w:p w14:paraId="215A415D" w14:textId="76B4BF25" w:rsidR="00B11155" w:rsidRDefault="00B11155" w:rsidP="0060044F">
      <w:pPr>
        <w:pStyle w:val="ListParagraph"/>
        <w:numPr>
          <w:ilvl w:val="0"/>
          <w:numId w:val="14"/>
        </w:numPr>
        <w:ind w:right="-36"/>
        <w:jc w:val="both"/>
      </w:pPr>
      <w:r>
        <w:t>a</w:t>
      </w:r>
      <w:r w:rsidRPr="00DF005B">
        <w:t xml:space="preserve"> </w:t>
      </w:r>
      <w:r w:rsidR="00576475">
        <w:t>document</w:t>
      </w:r>
      <w:r w:rsidR="00576475" w:rsidRPr="00DF005B">
        <w:t xml:space="preserve"> </w:t>
      </w:r>
      <w:r w:rsidRPr="00895A13">
        <w:t xml:space="preserve">laying down the </w:t>
      </w:r>
      <w:r w:rsidR="0050025A">
        <w:t>works</w:t>
      </w:r>
      <w:r w:rsidR="0050025A" w:rsidRPr="00895A13">
        <w:t xml:space="preserve"> </w:t>
      </w:r>
      <w:r w:rsidRPr="00895A13">
        <w:t>to be provided with a clear reference to the project</w:t>
      </w:r>
      <w:r w:rsidR="00652C83">
        <w:t xml:space="preserve"> (e.g., technical specifications);</w:t>
      </w:r>
    </w:p>
    <w:p w14:paraId="0F2088E1" w14:textId="68184123" w:rsidR="00652C83" w:rsidRDefault="00652C83" w:rsidP="0060044F">
      <w:pPr>
        <w:pStyle w:val="ListParagraph"/>
        <w:numPr>
          <w:ilvl w:val="0"/>
          <w:numId w:val="14"/>
        </w:numPr>
        <w:ind w:right="-36"/>
        <w:jc w:val="both"/>
      </w:pPr>
      <w:r>
        <w:t>an invoice or request for reimbursement providing all relevant information in line with the applicable accounting rules;</w:t>
      </w:r>
    </w:p>
    <w:p w14:paraId="24C74DDE" w14:textId="771EF15E" w:rsidR="00576475" w:rsidRPr="00576475" w:rsidRDefault="00576475" w:rsidP="00655297">
      <w:pPr>
        <w:pStyle w:val="ListParagraph"/>
        <w:numPr>
          <w:ilvl w:val="0"/>
          <w:numId w:val="14"/>
        </w:numPr>
        <w:ind w:right="-36"/>
      </w:pPr>
      <w:r w:rsidRPr="008A7532">
        <w:rPr>
          <w:rFonts w:eastAsia="Times New Roman" w:cs="Times New Roman"/>
        </w:rPr>
        <w:t>outputs of the work of external experts or service deliverables</w:t>
      </w:r>
      <w:r w:rsidR="009119F8">
        <w:rPr>
          <w:rFonts w:eastAsia="Times New Roman" w:cs="Times New Roman"/>
        </w:rPr>
        <w:t xml:space="preserve"> (if </w:t>
      </w:r>
      <w:r w:rsidR="009119F8">
        <w:rPr>
          <w:lang w:val="en-US"/>
        </w:rPr>
        <w:t>they are part of an infrastructure contract)</w:t>
      </w:r>
      <w:r w:rsidRPr="008A7532">
        <w:rPr>
          <w:rFonts w:eastAsia="Times New Roman" w:cs="Times New Roman"/>
        </w:rPr>
        <w:t>;</w:t>
      </w:r>
    </w:p>
    <w:p w14:paraId="1156A6A4" w14:textId="28AC2F4B" w:rsidR="00576475" w:rsidRDefault="00576475" w:rsidP="00655297">
      <w:pPr>
        <w:pStyle w:val="ListParagraph"/>
        <w:numPr>
          <w:ilvl w:val="0"/>
          <w:numId w:val="14"/>
        </w:numPr>
        <w:ind w:right="-36"/>
      </w:pPr>
      <w:r>
        <w:t>c</w:t>
      </w:r>
      <w:r w:rsidRPr="00517139">
        <w:t>alculation scheme of depreciation, if applicable</w:t>
      </w:r>
      <w:r>
        <w:t>;</w:t>
      </w:r>
      <w:r w:rsidRPr="00576475">
        <w:rPr>
          <w:rFonts w:eastAsia="Times New Roman" w:cs="Times New Roman"/>
          <w:noProof/>
          <w:lang w:val="en-US"/>
        </w:rPr>
        <w:t xml:space="preserve"> </w:t>
      </w:r>
    </w:p>
    <w:p w14:paraId="311511D3" w14:textId="01BED1E4" w:rsidR="00E44184" w:rsidRDefault="00E44184" w:rsidP="00655297">
      <w:pPr>
        <w:pStyle w:val="ListParagraph"/>
        <w:numPr>
          <w:ilvl w:val="0"/>
          <w:numId w:val="14"/>
        </w:numPr>
        <w:ind w:right="-36"/>
      </w:pPr>
      <w:r>
        <w:t xml:space="preserve">evidence of </w:t>
      </w:r>
      <w:r w:rsidR="00E31D12">
        <w:t xml:space="preserve">infrastructure, </w:t>
      </w:r>
      <w:r>
        <w:t>work</w:t>
      </w:r>
      <w:r w:rsidR="0023759B">
        <w:t>, consent protocol/certificate (if required or needed by applicable specific rules)</w:t>
      </w:r>
      <w:r>
        <w:t>;</w:t>
      </w:r>
      <w:r w:rsidR="003B6227" w:rsidRPr="003B6227">
        <w:rPr>
          <w:noProof/>
          <w:lang w:val="en-US"/>
        </w:rPr>
        <w:t xml:space="preserve"> </w:t>
      </w:r>
    </w:p>
    <w:p w14:paraId="522CD9D3" w14:textId="5EE33920" w:rsidR="00D073C9" w:rsidRPr="00C16B07" w:rsidRDefault="00B11155" w:rsidP="00C16B07">
      <w:pPr>
        <w:pStyle w:val="ListParagraph"/>
        <w:numPr>
          <w:ilvl w:val="0"/>
          <w:numId w:val="14"/>
        </w:numPr>
        <w:ind w:right="2657"/>
      </w:pPr>
      <w:r>
        <w:t>p</w:t>
      </w:r>
      <w:r w:rsidR="003B4781">
        <w:t>roof of payment.</w:t>
      </w:r>
      <w:r w:rsidR="003B6227" w:rsidRPr="003B6227">
        <w:rPr>
          <w:rFonts w:eastAsia="Times New Roman" w:cs="Times New Roman"/>
          <w:noProof/>
          <w:lang w:val="en-US"/>
        </w:rPr>
        <w:t xml:space="preserve"> </w:t>
      </w:r>
      <w:r w:rsidR="003B6227">
        <w:rPr>
          <w:rFonts w:eastAsia="Times New Roman" w:cs="Times New Roman"/>
          <w:noProof/>
          <w:lang w:val="en-US"/>
        </w:rPr>
        <w:br/>
      </w:r>
    </w:p>
    <w:p w14:paraId="0FEAE705" w14:textId="77777777" w:rsidR="00EC5EB6" w:rsidRPr="00C16B07" w:rsidRDefault="00EC5EB6" w:rsidP="007E519D">
      <w:pPr>
        <w:jc w:val="both"/>
        <w:rPr>
          <w:b/>
          <w:bCs/>
        </w:rPr>
      </w:pPr>
      <w:r w:rsidRPr="00C16B07">
        <w:rPr>
          <w:b/>
          <w:bCs/>
        </w:rPr>
        <w:lastRenderedPageBreak/>
        <w:t>SCOs</w:t>
      </w:r>
    </w:p>
    <w:p w14:paraId="41AD7419" w14:textId="77777777" w:rsidR="00EC5EB6" w:rsidRDefault="00EC5EB6" w:rsidP="00EC5EB6"/>
    <w:p w14:paraId="2C9B49E6" w14:textId="0F0EDCBD" w:rsidR="00EC5EB6" w:rsidRDefault="00EC5EB6" w:rsidP="00613A15">
      <w:pPr>
        <w:jc w:val="both"/>
      </w:pPr>
      <w:r>
        <w:t>For the audit/ control of the correct application of the SCO, the following documents should be in place:</w:t>
      </w:r>
    </w:p>
    <w:p w14:paraId="48370A43" w14:textId="77777777" w:rsidR="0079134D" w:rsidRDefault="0079134D" w:rsidP="00613A15">
      <w:pPr>
        <w:jc w:val="both"/>
      </w:pPr>
    </w:p>
    <w:p w14:paraId="5C6EC742" w14:textId="090F0EC0" w:rsidR="00EC5EB6" w:rsidRDefault="00EC5EB6" w:rsidP="006B6675">
      <w:pPr>
        <w:pStyle w:val="ListParagraph"/>
        <w:numPr>
          <w:ilvl w:val="0"/>
          <w:numId w:val="42"/>
        </w:numPr>
        <w:jc w:val="both"/>
      </w:pPr>
      <w:r>
        <w:t xml:space="preserve">For flat rates: programme rules to verify that the flat rate takes into account the </w:t>
      </w:r>
      <w:r w:rsidR="00D14B0D">
        <w:t>correct</w:t>
      </w:r>
      <w:r>
        <w:t xml:space="preserve"> cost categories and that the </w:t>
      </w:r>
      <w:r w:rsidR="00D14B0D">
        <w:t>correct</w:t>
      </w:r>
      <w:r>
        <w:t xml:space="preserve"> percentage is used and that calculations are correct; basis costs; verification against double financing</w:t>
      </w:r>
      <w:r w:rsidR="00DE31FF">
        <w:t xml:space="preserve"> (e.g.</w:t>
      </w:r>
      <w:r w:rsidR="00652C83">
        <w:t>,</w:t>
      </w:r>
      <w:r w:rsidR="00DE31FF">
        <w:t xml:space="preserve"> checking that costs covered by the flat rate are not reported under another cost category)</w:t>
      </w:r>
      <w:r>
        <w:t>.</w:t>
      </w:r>
    </w:p>
    <w:p w14:paraId="74A2F871" w14:textId="1CE0EC4E" w:rsidR="0079134D" w:rsidRDefault="00EC5EB6" w:rsidP="0079134D">
      <w:pPr>
        <w:pStyle w:val="ListParagraph"/>
        <w:numPr>
          <w:ilvl w:val="0"/>
          <w:numId w:val="30"/>
        </w:numPr>
        <w:jc w:val="both"/>
      </w:pPr>
      <w:r>
        <w:t>For unit costs: delivered outputs of the project</w:t>
      </w:r>
      <w:r w:rsidR="00D3130C">
        <w:t xml:space="preserve"> (if relevant)</w:t>
      </w:r>
      <w:r>
        <w:t>; verification that the amount declared is justified by quantities; verification against double</w:t>
      </w:r>
      <w:r w:rsidR="00D14B0D">
        <w:t>-</w:t>
      </w:r>
      <w:r>
        <w:t>financing.</w:t>
      </w:r>
    </w:p>
    <w:p w14:paraId="74F38D52" w14:textId="01EE7C1F" w:rsidR="00EC5EB6" w:rsidRPr="0079134D" w:rsidRDefault="00EC5EB6" w:rsidP="0079134D">
      <w:pPr>
        <w:pStyle w:val="ListParagraph"/>
        <w:numPr>
          <w:ilvl w:val="0"/>
          <w:numId w:val="30"/>
        </w:numPr>
        <w:jc w:val="both"/>
      </w:pPr>
      <w:r>
        <w:t>For lump sums: delivered outputs of the project; criteria for the payment of the lump sum (payment triggers); verification against double</w:t>
      </w:r>
      <w:r w:rsidR="00D14B0D">
        <w:t>-</w:t>
      </w:r>
      <w:r>
        <w:t>financing.</w:t>
      </w:r>
    </w:p>
    <w:p w14:paraId="024753A0" w14:textId="1B68CD18" w:rsidR="00EC5EB6" w:rsidRDefault="00EC5EB6" w:rsidP="00A57722">
      <w:pPr>
        <w:jc w:val="both"/>
        <w:rPr>
          <w:rFonts w:ascii="Franklin Gothic Demi" w:hAnsi="Franklin Gothic Demi"/>
          <w:color w:val="007BA1" w:themeColor="accent2"/>
        </w:rPr>
      </w:pPr>
    </w:p>
    <w:p w14:paraId="232E5E6D" w14:textId="49066BC4" w:rsidR="00652C83" w:rsidRDefault="00652C83" w:rsidP="00652C83">
      <w:r w:rsidRPr="00B46E23">
        <w:t xml:space="preserve">To find out more about the audit trail of </w:t>
      </w:r>
      <w:r>
        <w:t>SCOs</w:t>
      </w:r>
      <w:r w:rsidRPr="00B46E23">
        <w:t>, check</w:t>
      </w:r>
      <w:r>
        <w:t xml:space="preserve"> out</w:t>
      </w:r>
      <w:r w:rsidRPr="00B46E23">
        <w:t xml:space="preserve"> </w:t>
      </w:r>
      <w:r w:rsidR="00D14B0D">
        <w:t xml:space="preserve">the </w:t>
      </w:r>
      <w:r w:rsidRPr="00B46E23">
        <w:t xml:space="preserve">Interact </w:t>
      </w:r>
      <w:hyperlink r:id="rId15" w:anchor="1747-publication-qa-simplified-cost-options-interreg-programmes" w:history="1">
        <w:r w:rsidRPr="00B46E23">
          <w:rPr>
            <w:rStyle w:val="Hyperlink"/>
          </w:rPr>
          <w:t>publication</w:t>
        </w:r>
      </w:hyperlink>
      <w:r w:rsidRPr="00B46E23">
        <w:t xml:space="preserve"> on simplified cost options in Interreg programmes</w:t>
      </w:r>
      <w:r>
        <w:t>.</w:t>
      </w:r>
    </w:p>
    <w:p w14:paraId="0C63D6C3" w14:textId="77777777" w:rsidR="00652C83" w:rsidRDefault="00652C83" w:rsidP="00A57722">
      <w:pPr>
        <w:jc w:val="both"/>
        <w:rPr>
          <w:rFonts w:ascii="Franklin Gothic Demi" w:hAnsi="Franklin Gothic Demi"/>
          <w:color w:val="007BA1" w:themeColor="accent2"/>
        </w:rPr>
      </w:pPr>
    </w:p>
    <w:p w14:paraId="71CEBDD9" w14:textId="77777777" w:rsidR="00D073C9" w:rsidRDefault="00D073C9" w:rsidP="00A57722">
      <w:pPr>
        <w:jc w:val="both"/>
        <w:rPr>
          <w:rFonts w:ascii="Franklin Gothic Demi" w:hAnsi="Franklin Gothic Demi"/>
          <w:color w:val="007BA1" w:themeColor="accent2"/>
        </w:rPr>
      </w:pPr>
    </w:p>
    <w:p w14:paraId="61DCE206" w14:textId="01429159" w:rsidR="00274B5A" w:rsidRDefault="00274B5A" w:rsidP="00A57722">
      <w:pPr>
        <w:jc w:val="both"/>
      </w:pPr>
      <w:r w:rsidRPr="00A57722">
        <w:rPr>
          <w:rFonts w:ascii="Franklin Gothic Demi" w:hAnsi="Franklin Gothic Demi"/>
          <w:color w:val="007BA1" w:themeColor="accent2"/>
        </w:rPr>
        <w:t>Durability of investments</w:t>
      </w:r>
    </w:p>
    <w:p w14:paraId="71D7F30B" w14:textId="67ED6EDC" w:rsidR="00274B5A" w:rsidRDefault="00274B5A" w:rsidP="00A57722">
      <w:pPr>
        <w:ind w:right="2657"/>
        <w:jc w:val="both"/>
      </w:pPr>
    </w:p>
    <w:p w14:paraId="6D92A7A9" w14:textId="1087EDD8" w:rsidR="00274B5A" w:rsidRDefault="00274B5A" w:rsidP="00EC4D17">
      <w:pPr>
        <w:ind w:right="106"/>
        <w:jc w:val="both"/>
      </w:pPr>
      <w:r>
        <w:t xml:space="preserve">Within 5 years of the final payment to the beneficiary or within the </w:t>
      </w:r>
      <w:r w:rsidR="00652C83">
        <w:t>period</w:t>
      </w:r>
      <w:r>
        <w:t xml:space="preserve"> set out in State </w:t>
      </w:r>
      <w:r w:rsidR="00D14B0D">
        <w:t>A</w:t>
      </w:r>
      <w:r>
        <w:t xml:space="preserve">id rules, where applicable, </w:t>
      </w:r>
      <w:r w:rsidR="00613A15">
        <w:t>a project</w:t>
      </w:r>
      <w:r>
        <w:t xml:space="preserve"> </w:t>
      </w:r>
      <w:r w:rsidR="00972E34">
        <w:t>cannot</w:t>
      </w:r>
      <w:r w:rsidR="00613A15">
        <w:t xml:space="preserve"> </w:t>
      </w:r>
      <w:r w:rsidR="00D073C9">
        <w:rPr>
          <w:rStyle w:val="FootnoteReference"/>
        </w:rPr>
        <w:footnoteReference w:id="17"/>
      </w:r>
      <w:r>
        <w:t>:</w:t>
      </w:r>
    </w:p>
    <w:p w14:paraId="46869CFF" w14:textId="77777777" w:rsidR="00D073C9" w:rsidRDefault="00D073C9" w:rsidP="00EC4D17">
      <w:pPr>
        <w:ind w:right="106"/>
        <w:jc w:val="both"/>
      </w:pPr>
    </w:p>
    <w:p w14:paraId="2E36E19A" w14:textId="267D74F4" w:rsidR="00274B5A" w:rsidRDefault="00613A15" w:rsidP="0079134D">
      <w:pPr>
        <w:pStyle w:val="ListParagraph"/>
        <w:numPr>
          <w:ilvl w:val="0"/>
          <w:numId w:val="31"/>
        </w:numPr>
        <w:ind w:right="106"/>
        <w:jc w:val="both"/>
      </w:pPr>
      <w:r>
        <w:t>cease</w:t>
      </w:r>
      <w:r w:rsidR="00274B5A">
        <w:t xml:space="preserve"> or transfer a productive activity outside the NUTS level 2 region in which it received support;</w:t>
      </w:r>
    </w:p>
    <w:p w14:paraId="0A79974E" w14:textId="643937FC" w:rsidR="00274B5A" w:rsidRDefault="00274B5A" w:rsidP="0079134D">
      <w:pPr>
        <w:pStyle w:val="ListParagraph"/>
        <w:numPr>
          <w:ilvl w:val="0"/>
          <w:numId w:val="31"/>
        </w:numPr>
        <w:ind w:right="106"/>
        <w:jc w:val="both"/>
      </w:pPr>
      <w:r>
        <w:t xml:space="preserve">change ownership of </w:t>
      </w:r>
      <w:r w:rsidR="00613A15">
        <w:t>any piece of</w:t>
      </w:r>
      <w:r>
        <w:t xml:space="preserve"> infrastructure which gives </w:t>
      </w:r>
      <w:r w:rsidR="00D14B0D">
        <w:t xml:space="preserve">an undue advantage </w:t>
      </w:r>
      <w:r>
        <w:t>to a firm or a public body;</w:t>
      </w:r>
    </w:p>
    <w:p w14:paraId="6E9ADF56" w14:textId="1449FF7D" w:rsidR="00D073C9" w:rsidRDefault="00613A15" w:rsidP="0079134D">
      <w:pPr>
        <w:pStyle w:val="ListParagraph"/>
        <w:numPr>
          <w:ilvl w:val="0"/>
          <w:numId w:val="31"/>
        </w:numPr>
        <w:ind w:right="106"/>
        <w:jc w:val="both"/>
      </w:pPr>
      <w:r>
        <w:t>substantially</w:t>
      </w:r>
      <w:r w:rsidR="00274B5A">
        <w:t xml:space="preserve"> change its nature, objectives or implementation conditions which would result in undermining its original objectives.</w:t>
      </w:r>
    </w:p>
    <w:p w14:paraId="79430A9F" w14:textId="77777777" w:rsidR="00D073C9" w:rsidRDefault="00D073C9" w:rsidP="00364C22">
      <w:pPr>
        <w:pStyle w:val="ListParagraph"/>
        <w:ind w:right="106"/>
        <w:jc w:val="both"/>
      </w:pPr>
    </w:p>
    <w:p w14:paraId="0493D84C" w14:textId="2D43DD9E" w:rsidR="00274B5A" w:rsidRDefault="00274B5A" w:rsidP="00A57722">
      <w:pPr>
        <w:ind w:right="106"/>
        <w:jc w:val="both"/>
      </w:pPr>
      <w:r>
        <w:t xml:space="preserve">The Member State may reduce the </w:t>
      </w:r>
      <w:r w:rsidR="00613A15">
        <w:t xml:space="preserve">5 years’ </w:t>
      </w:r>
      <w:r w:rsidR="00652C83">
        <w:t>period</w:t>
      </w:r>
      <w:r>
        <w:t xml:space="preserve"> to 3 years</w:t>
      </w:r>
      <w:r w:rsidR="00613A15">
        <w:t>,</w:t>
      </w:r>
      <w:r>
        <w:t xml:space="preserve"> in cases concerning the maintenance of investments or jobs created by SMEs.</w:t>
      </w:r>
    </w:p>
    <w:p w14:paraId="17A2581A" w14:textId="77777777" w:rsidR="00E22A0D" w:rsidRDefault="00E22A0D" w:rsidP="00A57722">
      <w:pPr>
        <w:ind w:right="106"/>
        <w:jc w:val="both"/>
      </w:pPr>
    </w:p>
    <w:p w14:paraId="7FB42313" w14:textId="30ACB496" w:rsidR="003B4781" w:rsidRPr="00274B5A" w:rsidRDefault="003B4781" w:rsidP="00B54EDA">
      <w:pPr>
        <w:jc w:val="both"/>
      </w:pPr>
    </w:p>
    <w:p w14:paraId="2A5549A6" w14:textId="681E8AB8" w:rsidR="003B6227" w:rsidRDefault="003B6227" w:rsidP="003B6227">
      <w:pPr>
        <w:rPr>
          <w:rFonts w:ascii="Franklin Gothic Demi" w:hAnsi="Franklin Gothic Demi"/>
          <w:color w:val="007BA1" w:themeColor="accent2"/>
        </w:rPr>
      </w:pPr>
      <w:r w:rsidRPr="0006039C">
        <w:rPr>
          <w:rFonts w:ascii="Franklin Gothic Demi" w:hAnsi="Franklin Gothic Demi"/>
          <w:color w:val="007BA1" w:themeColor="accent2"/>
        </w:rPr>
        <w:t>HIT</w:t>
      </w:r>
      <w:r w:rsidR="00652C83">
        <w:rPr>
          <w:rStyle w:val="FootnoteReference"/>
        </w:rPr>
        <w:footnoteReference w:id="18"/>
      </w:r>
      <w:r w:rsidRPr="0006039C">
        <w:rPr>
          <w:rFonts w:ascii="Franklin Gothic Demi" w:hAnsi="Franklin Gothic Demi"/>
          <w:color w:val="007BA1" w:themeColor="accent2"/>
        </w:rPr>
        <w:t xml:space="preserve"> agreements</w:t>
      </w:r>
    </w:p>
    <w:p w14:paraId="24F7345B" w14:textId="77777777" w:rsidR="003B6227" w:rsidRDefault="003B6227" w:rsidP="003B6227">
      <w:pPr>
        <w:pStyle w:val="ListParagraph"/>
        <w:ind w:left="0"/>
        <w:jc w:val="both"/>
      </w:pPr>
    </w:p>
    <w:p w14:paraId="36074D49" w14:textId="65FC43E8" w:rsidR="002C0720" w:rsidRDefault="00956C99" w:rsidP="003B6227">
      <w:pPr>
        <w:jc w:val="both"/>
      </w:pPr>
      <w:r>
        <w:t xml:space="preserve">Due to its limitations and difficulties in assessment and implementation, HIT agreed not to use in-kind </w:t>
      </w:r>
      <w:r w:rsidR="00652C83">
        <w:t xml:space="preserve">contributions </w:t>
      </w:r>
      <w:r>
        <w:t>as part of jointly</w:t>
      </w:r>
      <w:r w:rsidR="00D14B0D">
        <w:t>-</w:t>
      </w:r>
      <w:r>
        <w:t>developed rules (and</w:t>
      </w:r>
      <w:r w:rsidR="00E22A0D">
        <w:t>,</w:t>
      </w:r>
      <w:r>
        <w:t xml:space="preserve"> therefore</w:t>
      </w:r>
      <w:r w:rsidR="00E22A0D">
        <w:t>,</w:t>
      </w:r>
      <w:r>
        <w:t xml:space="preserve"> documents).</w:t>
      </w:r>
    </w:p>
    <w:p w14:paraId="459537CE" w14:textId="42043237" w:rsidR="00956C99" w:rsidRDefault="00956C99" w:rsidP="003B6227">
      <w:pPr>
        <w:jc w:val="both"/>
      </w:pPr>
    </w:p>
    <w:p w14:paraId="5DFB0F5F" w14:textId="047E7148" w:rsidR="003B4781" w:rsidRDefault="003B6227" w:rsidP="003B6227">
      <w:pPr>
        <w:jc w:val="both"/>
      </w:pPr>
      <w:r>
        <w:t>There are no further agreements for this cost category according to HIT</w:t>
      </w:r>
      <w:r w:rsidR="00652C83">
        <w:t>.</w:t>
      </w:r>
    </w:p>
    <w:p w14:paraId="7AE9E767" w14:textId="77122D4C" w:rsidR="00264013" w:rsidRDefault="00264013" w:rsidP="00B54EDA">
      <w:pPr>
        <w:jc w:val="both"/>
      </w:pPr>
    </w:p>
    <w:p w14:paraId="0F60AA28" w14:textId="77777777" w:rsidR="00264013" w:rsidRDefault="00264013" w:rsidP="00B54EDA">
      <w:pPr>
        <w:jc w:val="both"/>
      </w:pPr>
    </w:p>
    <w:p w14:paraId="440959AC" w14:textId="77777777" w:rsidR="00C217EA" w:rsidRDefault="00C217EA" w:rsidP="00C217EA">
      <w:pPr>
        <w:rPr>
          <w:rFonts w:ascii="Franklin Gothic Demi" w:hAnsi="Franklin Gothic Demi"/>
          <w:color w:val="007BA1" w:themeColor="accent2"/>
        </w:rPr>
      </w:pPr>
      <w:r>
        <w:rPr>
          <w:rFonts w:ascii="Franklin Gothic Demi" w:hAnsi="Franklin Gothic Demi"/>
          <w:color w:val="007BA1" w:themeColor="accent2"/>
        </w:rPr>
        <w:lastRenderedPageBreak/>
        <w:t>Other/</w:t>
      </w:r>
      <w:r w:rsidRPr="00767D54">
        <w:rPr>
          <w:rFonts w:ascii="Franklin Gothic Demi" w:hAnsi="Franklin Gothic Demi"/>
          <w:color w:val="007BA1" w:themeColor="accent2"/>
        </w:rPr>
        <w:t xml:space="preserve">Programme-specific </w:t>
      </w:r>
      <w:r>
        <w:rPr>
          <w:rFonts w:ascii="Franklin Gothic Demi" w:hAnsi="Franklin Gothic Demi"/>
          <w:color w:val="007BA1" w:themeColor="accent2"/>
        </w:rPr>
        <w:t>information</w:t>
      </w:r>
      <w:r w:rsidRPr="00767D54">
        <w:rPr>
          <w:rFonts w:ascii="Franklin Gothic Demi" w:hAnsi="Franklin Gothic Demi"/>
          <w:color w:val="007BA1" w:themeColor="accent2"/>
        </w:rPr>
        <w:t xml:space="preserve"> </w:t>
      </w:r>
    </w:p>
    <w:p w14:paraId="52C5410F" w14:textId="77777777" w:rsidR="003B4781" w:rsidRPr="003B4781" w:rsidRDefault="003B4781" w:rsidP="00B54EDA">
      <w:pPr>
        <w:jc w:val="both"/>
        <w:rPr>
          <w:rFonts w:ascii="Franklin Gothic Demi" w:hAnsi="Franklin Gothic Demi"/>
          <w:color w:val="007BA1" w:themeColor="accent2"/>
        </w:rPr>
      </w:pPr>
    </w:p>
    <w:p w14:paraId="3487E9CA" w14:textId="74F96EBA" w:rsidR="00BA4006" w:rsidRDefault="003B4781" w:rsidP="0060044F">
      <w:pPr>
        <w:pStyle w:val="ListParagraph"/>
        <w:numPr>
          <w:ilvl w:val="0"/>
          <w:numId w:val="8"/>
        </w:numPr>
        <w:jc w:val="both"/>
      </w:pPr>
      <w:r>
        <w:t xml:space="preserve">In </w:t>
      </w:r>
      <w:r w:rsidR="00D14B0D">
        <w:t xml:space="preserve">the </w:t>
      </w:r>
      <w:r>
        <w:t xml:space="preserve">case of purchase of land and real estate, some programmes </w:t>
      </w:r>
      <w:r w:rsidR="002462D4">
        <w:t xml:space="preserve">have established a good practice which </w:t>
      </w:r>
      <w:r>
        <w:t>require</w:t>
      </w:r>
      <w:r w:rsidR="002462D4">
        <w:t>s</w:t>
      </w:r>
      <w:r>
        <w:t xml:space="preserve"> a document explaining a direct link between the purchase and objectives of the project, and/or a certificate from an independent qualified expert confirming that the purchase price does not exceed the market value.</w:t>
      </w:r>
    </w:p>
    <w:p w14:paraId="7B4AC74F" w14:textId="10DB450A" w:rsidR="00D9242A" w:rsidRDefault="00D9242A" w:rsidP="008D68C0">
      <w:pPr>
        <w:pStyle w:val="ListParagraph"/>
        <w:jc w:val="both"/>
      </w:pPr>
    </w:p>
    <w:p w14:paraId="1AE4AC12" w14:textId="038299A9" w:rsidR="00D9242A" w:rsidRDefault="00D9242A" w:rsidP="00D9242A">
      <w:pPr>
        <w:jc w:val="both"/>
      </w:pPr>
    </w:p>
    <w:p w14:paraId="2D581A34" w14:textId="42E587BF" w:rsidR="00D9242A" w:rsidRDefault="00D9242A" w:rsidP="009B6AC8">
      <w:pPr>
        <w:jc w:val="both"/>
      </w:pPr>
    </w:p>
    <w:p w14:paraId="1A11D399" w14:textId="38EF47FC" w:rsidR="009B6AC8" w:rsidRDefault="009B6AC8" w:rsidP="009B6AC8">
      <w:pPr>
        <w:jc w:val="both"/>
      </w:pPr>
    </w:p>
    <w:p w14:paraId="4EA95940" w14:textId="77777777" w:rsidR="009B6AC8" w:rsidRDefault="009B6AC8" w:rsidP="00A57722">
      <w:pPr>
        <w:jc w:val="both"/>
      </w:pPr>
    </w:p>
    <w:sectPr w:rsidR="009B6AC8" w:rsidSect="0034026F">
      <w:footerReference w:type="default" r:id="rId16"/>
      <w:headerReference w:type="first" r:id="rId17"/>
      <w:footerReference w:type="first" r:id="rId18"/>
      <w:pgSz w:w="11900" w:h="16840"/>
      <w:pgMar w:top="2835" w:right="1871" w:bottom="1985" w:left="1418" w:header="1077" w:footer="73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13CB1A" w16cid:durableId="25AF6C13"/>
  <w16cid:commentId w16cid:paraId="4763C4BA" w16cid:durableId="25AF6C95"/>
  <w16cid:commentId w16cid:paraId="7F51DDE3" w16cid:durableId="25AF6CA7"/>
  <w16cid:commentId w16cid:paraId="6804E8FD" w16cid:durableId="25AF6D46"/>
  <w16cid:commentId w16cid:paraId="012F1812" w16cid:durableId="25AF6D4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846286" w14:textId="77777777" w:rsidR="00D44296" w:rsidRDefault="00D44296" w:rsidP="00474F51">
      <w:r>
        <w:separator/>
      </w:r>
    </w:p>
  </w:endnote>
  <w:endnote w:type="continuationSeparator" w:id="0">
    <w:p w14:paraId="360B5F20" w14:textId="77777777" w:rsidR="00D44296" w:rsidRDefault="00D44296" w:rsidP="00474F51">
      <w:r>
        <w:continuationSeparator/>
      </w:r>
    </w:p>
  </w:endnote>
  <w:endnote w:type="continuationNotice" w:id="1">
    <w:p w14:paraId="41B1EA73" w14:textId="77777777" w:rsidR="00D44296" w:rsidRDefault="00D4429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Demi">
    <w:panose1 w:val="020B0703020102020204"/>
    <w:charset w:val="00"/>
    <w:family w:val="swiss"/>
    <w:pitch w:val="variable"/>
    <w:sig w:usb0="00000287" w:usb1="00000000" w:usb2="00000000" w:usb3="00000000" w:csb0="0000009F" w:csb1="00000000"/>
  </w:font>
  <w:font w:name="EUAlbertina">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469"/>
    </w:tblGrid>
    <w:tr w:rsidR="00497071" w14:paraId="0C0895B6" w14:textId="77777777" w:rsidTr="000A6C31">
      <w:trPr>
        <w:trHeight w:val="420"/>
      </w:trPr>
      <w:tc>
        <w:tcPr>
          <w:tcW w:w="9514" w:type="dxa"/>
          <w:vAlign w:val="bottom"/>
        </w:tcPr>
        <w:p w14:paraId="46998ED0" w14:textId="240DA8F9" w:rsidR="00497071" w:rsidRDefault="00497071" w:rsidP="00497071">
          <w:pPr>
            <w:pStyle w:val="Footer"/>
          </w:pPr>
          <w:r>
            <w:fldChar w:fldCharType="begin"/>
          </w:r>
          <w:r>
            <w:instrText xml:space="preserve"> PAGE  \* MERGEFORMAT </w:instrText>
          </w:r>
          <w:r>
            <w:fldChar w:fldCharType="separate"/>
          </w:r>
          <w:r w:rsidR="002131E0">
            <w:rPr>
              <w:noProof/>
            </w:rPr>
            <w:t>2</w:t>
          </w:r>
          <w:r>
            <w:fldChar w:fldCharType="end"/>
          </w:r>
          <w:r>
            <w:t xml:space="preserve"> / </w:t>
          </w:r>
          <w:r w:rsidR="003B4781">
            <w:rPr>
              <w:noProof/>
            </w:rPr>
            <w:fldChar w:fldCharType="begin"/>
          </w:r>
          <w:r w:rsidR="003B4781">
            <w:rPr>
              <w:noProof/>
            </w:rPr>
            <w:instrText xml:space="preserve"> NUMPAGES  \* MERGEFORMAT </w:instrText>
          </w:r>
          <w:r w:rsidR="003B4781">
            <w:rPr>
              <w:noProof/>
            </w:rPr>
            <w:fldChar w:fldCharType="separate"/>
          </w:r>
          <w:r w:rsidR="002131E0">
            <w:rPr>
              <w:noProof/>
            </w:rPr>
            <w:t>8</w:t>
          </w:r>
          <w:r w:rsidR="003B4781">
            <w:rPr>
              <w:noProof/>
            </w:rPr>
            <w:fldChar w:fldCharType="end"/>
          </w:r>
        </w:p>
      </w:tc>
    </w:tr>
  </w:tbl>
  <w:p w14:paraId="406419EB" w14:textId="77777777" w:rsidR="00AD479F" w:rsidRDefault="00AD479F" w:rsidP="0049707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99A79" w14:textId="77777777" w:rsidR="00313D79" w:rsidRDefault="003A3232" w:rsidP="00BB6130">
    <w:pPr>
      <w:pStyle w:val="Footer"/>
    </w:pPr>
    <w:r>
      <w:rPr>
        <w:noProof/>
        <w:lang w:val="en-US"/>
      </w:rPr>
      <w:drawing>
        <wp:anchor distT="0" distB="0" distL="114300" distR="114300" simplePos="0" relativeHeight="251658241" behindDoc="0" locked="0" layoutInCell="1" allowOverlap="1" wp14:anchorId="3A97609E" wp14:editId="5C625A20">
          <wp:simplePos x="0" y="0"/>
          <wp:positionH relativeFrom="margin">
            <wp:posOffset>4032250</wp:posOffset>
          </wp:positionH>
          <wp:positionV relativeFrom="bottomMargin">
            <wp:posOffset>107950</wp:posOffset>
          </wp:positionV>
          <wp:extent cx="1965600" cy="489600"/>
          <wp:effectExtent l="0" t="0" r="0" b="0"/>
          <wp:wrapTopAndBottom/>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ridge + ERDF Sentence_RGB_54,617 mm_300 dpi.tif"/>
                  <pic:cNvPicPr/>
                </pic:nvPicPr>
                <pic:blipFill>
                  <a:blip r:embed="rId1">
                    <a:extLst>
                      <a:ext uri="{28A0092B-C50C-407E-A947-70E740481C1C}">
                        <a14:useLocalDpi xmlns:a14="http://schemas.microsoft.com/office/drawing/2010/main" val="0"/>
                      </a:ext>
                    </a:extLst>
                  </a:blip>
                  <a:stretch>
                    <a:fillRect/>
                  </a:stretch>
                </pic:blipFill>
                <pic:spPr>
                  <a:xfrm>
                    <a:off x="0" y="0"/>
                    <a:ext cx="1965600" cy="489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117D34" w14:textId="77777777" w:rsidR="00D44296" w:rsidRDefault="00D44296" w:rsidP="00474F51">
      <w:r>
        <w:separator/>
      </w:r>
    </w:p>
  </w:footnote>
  <w:footnote w:type="continuationSeparator" w:id="0">
    <w:p w14:paraId="55EDE8A9" w14:textId="77777777" w:rsidR="00D44296" w:rsidRDefault="00D44296" w:rsidP="00474F51">
      <w:r>
        <w:continuationSeparator/>
      </w:r>
    </w:p>
  </w:footnote>
  <w:footnote w:type="continuationNotice" w:id="1">
    <w:p w14:paraId="56875289" w14:textId="77777777" w:rsidR="00D44296" w:rsidRDefault="00D44296">
      <w:pPr>
        <w:spacing w:line="240" w:lineRule="auto"/>
      </w:pPr>
    </w:p>
  </w:footnote>
  <w:footnote w:id="2">
    <w:p w14:paraId="5A1A5C21" w14:textId="27610782" w:rsidR="00405F13" w:rsidRDefault="00405F13" w:rsidP="003F1C9A">
      <w:pPr>
        <w:pStyle w:val="FootnoteText"/>
      </w:pPr>
      <w:r>
        <w:rPr>
          <w:rStyle w:val="FootnoteReference"/>
        </w:rPr>
        <w:footnoteRef/>
      </w:r>
      <w:r>
        <w:t xml:space="preserve"> </w:t>
      </w:r>
      <w:r w:rsidRPr="00547207">
        <w:t>Guidance provided in this fact sheet takes account of provisions of the regulatory framework 20</w:t>
      </w:r>
      <w:r>
        <w:t>21</w:t>
      </w:r>
      <w:r w:rsidRPr="00547207">
        <w:t>-202</w:t>
      </w:r>
      <w:r>
        <w:t>7</w:t>
      </w:r>
      <w:r w:rsidRPr="00547207">
        <w:t xml:space="preserve"> (in particular</w:t>
      </w:r>
      <w:r>
        <w:t>,</w:t>
      </w:r>
      <w:r w:rsidRPr="00547207">
        <w:t xml:space="preserve"> rules on eligibility of expenditure for cooperation programmes set up in the </w:t>
      </w:r>
      <w:r>
        <w:t>Interreg</w:t>
      </w:r>
      <w:r w:rsidRPr="00547207">
        <w:t xml:space="preserve"> Regulation </w:t>
      </w:r>
      <w:r>
        <w:t>2021/1059</w:t>
      </w:r>
      <w:r w:rsidR="00D070C2">
        <w:t xml:space="preserve"> and C</w:t>
      </w:r>
      <w:r w:rsidR="00EB44F1">
        <w:t>ommon Provision Regulation (CPR)</w:t>
      </w:r>
      <w:r w:rsidR="00D070C2">
        <w:t xml:space="preserve"> 2021/1060</w:t>
      </w:r>
      <w:r w:rsidR="00980B46">
        <w:t>)</w:t>
      </w:r>
      <w:r w:rsidRPr="00547207">
        <w:t xml:space="preserve"> and practices in </w:t>
      </w:r>
      <w:r>
        <w:t xml:space="preserve">use by Interreg programmes in </w:t>
      </w:r>
      <w:r w:rsidR="00D070C2">
        <w:t xml:space="preserve">the </w:t>
      </w:r>
      <w:r>
        <w:t>2014-2020</w:t>
      </w:r>
      <w:r w:rsidR="00D070C2">
        <w:t xml:space="preserve"> period</w:t>
      </w:r>
      <w:r w:rsidRPr="00547207">
        <w:t>. The fact sheet is by no means a legally</w:t>
      </w:r>
      <w:r w:rsidR="00D6771D">
        <w:t>-</w:t>
      </w:r>
      <w:r w:rsidRPr="00547207">
        <w:t>binding document.</w:t>
      </w:r>
    </w:p>
  </w:footnote>
  <w:footnote w:id="3">
    <w:p w14:paraId="3FFB742E" w14:textId="659C251A" w:rsidR="00561EF8" w:rsidRPr="00561EF8" w:rsidRDefault="00561EF8" w:rsidP="003F1C9A">
      <w:pPr>
        <w:pStyle w:val="FootnoteText"/>
      </w:pPr>
      <w:r>
        <w:rPr>
          <w:rStyle w:val="FootnoteReference"/>
        </w:rPr>
        <w:footnoteRef/>
      </w:r>
      <w:r>
        <w:t xml:space="preserve"> I</w:t>
      </w:r>
      <w:r w:rsidRPr="00330C09">
        <w:t>nvestments in infrastructure refer to outputs of the project which remain in use by the partners and/or target groups after completion of the project.</w:t>
      </w:r>
    </w:p>
  </w:footnote>
  <w:footnote w:id="4">
    <w:p w14:paraId="28075396" w14:textId="69BD341A" w:rsidR="00405F13" w:rsidRDefault="00405F13" w:rsidP="003F1C9A">
      <w:pPr>
        <w:pStyle w:val="FootnoteText"/>
      </w:pPr>
      <w:r>
        <w:rPr>
          <w:rStyle w:val="FootnoteReference"/>
        </w:rPr>
        <w:footnoteRef/>
      </w:r>
      <w:r>
        <w:t xml:space="preserve"> </w:t>
      </w:r>
      <w:r w:rsidR="006B2681">
        <w:t>F</w:t>
      </w:r>
      <w:r w:rsidR="00561EF8" w:rsidRPr="00561EF8">
        <w:t>ixed investment is the accumulation of physical assets such as machinery, land, buildings, installations, vehicles, or technology</w:t>
      </w:r>
      <w:r w:rsidR="00561EF8">
        <w:rPr>
          <w:rFonts w:ascii="Arial" w:hAnsi="Arial" w:cs="Arial"/>
          <w:color w:val="202122"/>
          <w:sz w:val="21"/>
          <w:szCs w:val="21"/>
          <w:shd w:val="clear" w:color="auto" w:fill="FFFFFF"/>
        </w:rPr>
        <w:t>.</w:t>
      </w:r>
    </w:p>
  </w:footnote>
  <w:footnote w:id="5">
    <w:p w14:paraId="22A9BB8D" w14:textId="330FF028" w:rsidR="003F1C9A" w:rsidRPr="003F1C9A" w:rsidRDefault="003F1C9A">
      <w:pPr>
        <w:pStyle w:val="FootnoteText"/>
      </w:pPr>
      <w:r>
        <w:rPr>
          <w:rStyle w:val="FootnoteReference"/>
        </w:rPr>
        <w:footnoteRef/>
      </w:r>
      <w:r>
        <w:t xml:space="preserve"> ‘P</w:t>
      </w:r>
      <w:r w:rsidRPr="00774B99">
        <w:t>urchase of the land</w:t>
      </w:r>
      <w:r>
        <w:t>’</w:t>
      </w:r>
      <w:r w:rsidRPr="00774B99">
        <w:t xml:space="preserve"> implies the purchase of the land not built or built on</w:t>
      </w:r>
      <w:r>
        <w:t>.</w:t>
      </w:r>
    </w:p>
  </w:footnote>
  <w:footnote w:id="6">
    <w:p w14:paraId="2D5E7EC2" w14:textId="056F7938" w:rsidR="003F1C9A" w:rsidRPr="003F1C9A" w:rsidRDefault="003F1C9A" w:rsidP="003F1C9A">
      <w:pPr>
        <w:pStyle w:val="FootnoteText"/>
        <w:rPr>
          <w:lang w:val="en-US"/>
        </w:rPr>
      </w:pPr>
      <w:r>
        <w:rPr>
          <w:rStyle w:val="FootnoteReference"/>
        </w:rPr>
        <w:footnoteRef/>
      </w:r>
      <w:r>
        <w:t xml:space="preserve"> Article 64(1)(b) CPR: ‘T</w:t>
      </w:r>
      <w:r w:rsidRPr="006C4094">
        <w:t xml:space="preserve">he purchase of land for an amount exceeding 10 % of the total eligible expenditure for the operation concerned; for derelict sites and for those formerly in industrial use which </w:t>
      </w:r>
      <w:r>
        <w:t>comprise</w:t>
      </w:r>
      <w:r w:rsidRPr="006C4094">
        <w:t xml:space="preserve"> buildings, that limit shall be increased to 15 %</w:t>
      </w:r>
      <w:r>
        <w:t>(…)’.</w:t>
      </w:r>
    </w:p>
  </w:footnote>
  <w:footnote w:id="7">
    <w:p w14:paraId="6F158C07" w14:textId="5C842C8A" w:rsidR="000F5119" w:rsidRPr="000F5119" w:rsidRDefault="000F5119" w:rsidP="003F1C9A">
      <w:pPr>
        <w:pStyle w:val="FootnoteText"/>
      </w:pPr>
      <w:r>
        <w:rPr>
          <w:rStyle w:val="FootnoteReference"/>
        </w:rPr>
        <w:footnoteRef/>
      </w:r>
      <w:r>
        <w:t xml:space="preserve"> Currently available for</w:t>
      </w:r>
      <w:r w:rsidR="00D355D2">
        <w:t xml:space="preserve"> the</w:t>
      </w:r>
      <w:r>
        <w:t xml:space="preserve"> 2014-2020 period, to be updated in 2022.</w:t>
      </w:r>
    </w:p>
  </w:footnote>
  <w:footnote w:id="8">
    <w:p w14:paraId="3DA72207" w14:textId="58C96274" w:rsidR="002611F1" w:rsidRPr="00082BEB" w:rsidRDefault="002611F1" w:rsidP="003F1C9A">
      <w:pPr>
        <w:pStyle w:val="FootnoteText"/>
        <w:rPr>
          <w:lang w:val="en-US"/>
        </w:rPr>
      </w:pPr>
      <w:r>
        <w:rPr>
          <w:rStyle w:val="FootnoteReference"/>
        </w:rPr>
        <w:footnoteRef/>
      </w:r>
      <w:r>
        <w:t xml:space="preserve"> </w:t>
      </w:r>
      <w:r w:rsidR="00A03968">
        <w:t xml:space="preserve">For more information on public procurement, check </w:t>
      </w:r>
      <w:r w:rsidR="00F93F79">
        <w:t xml:space="preserve"> </w:t>
      </w:r>
      <w:hyperlink r:id="rId1" w:anchor="2669-publication-roadmap-public-procurement" w:history="1">
        <w:r w:rsidR="00F93F79" w:rsidRPr="00A03968">
          <w:rPr>
            <w:rStyle w:val="Hyperlink"/>
          </w:rPr>
          <w:t>Roadmap</w:t>
        </w:r>
        <w:r w:rsidRPr="00A03968">
          <w:rPr>
            <w:rStyle w:val="Hyperlink"/>
            <w:lang w:val="en-US"/>
          </w:rPr>
          <w:t xml:space="preserve"> for public procurement</w:t>
        </w:r>
      </w:hyperlink>
      <w:r>
        <w:rPr>
          <w:lang w:val="en-US"/>
        </w:rPr>
        <w:t>, Interact August 2019.</w:t>
      </w:r>
    </w:p>
  </w:footnote>
  <w:footnote w:id="9">
    <w:p w14:paraId="22ABC244" w14:textId="3BB34059" w:rsidR="0030058B" w:rsidRDefault="0030058B" w:rsidP="003F1C9A">
      <w:pPr>
        <w:pStyle w:val="FootnoteText"/>
      </w:pPr>
      <w:r>
        <w:rPr>
          <w:rStyle w:val="FootnoteReference"/>
        </w:rPr>
        <w:footnoteRef/>
      </w:r>
      <w:r>
        <w:t xml:space="preserve"> EU procurement and concession rules were introduced on 18 April 2016: </w:t>
      </w:r>
      <w:hyperlink r:id="rId2" w:history="1">
        <w:r w:rsidR="00C16B07" w:rsidRPr="000B648F">
          <w:rPr>
            <w:rStyle w:val="Hyperlink"/>
          </w:rPr>
          <w:t>https://ec.europa.eu/growth/single-market/public-procurement/rules-implementation/</w:t>
        </w:r>
      </w:hyperlink>
    </w:p>
    <w:p w14:paraId="7CBA95A4" w14:textId="77777777" w:rsidR="00C16B07" w:rsidRDefault="00C16B07" w:rsidP="003F1C9A">
      <w:pPr>
        <w:pStyle w:val="FootnoteText"/>
      </w:pPr>
    </w:p>
  </w:footnote>
  <w:footnote w:id="10">
    <w:p w14:paraId="07937C21" w14:textId="25C9A9B1" w:rsidR="002F4239" w:rsidRPr="00F93F79" w:rsidRDefault="002F4239" w:rsidP="003F1C9A">
      <w:pPr>
        <w:pStyle w:val="FootnoteText"/>
        <w:rPr>
          <w:lang w:val="en-US"/>
        </w:rPr>
      </w:pPr>
      <w:r>
        <w:rPr>
          <w:rStyle w:val="FootnoteReference"/>
        </w:rPr>
        <w:footnoteRef/>
      </w:r>
      <w:r>
        <w:t xml:space="preserve"> </w:t>
      </w:r>
      <w:r w:rsidRPr="00F93F79">
        <w:rPr>
          <w:lang w:val="en-US"/>
        </w:rPr>
        <w:t>Article 36 Interreg Regulation</w:t>
      </w:r>
      <w:r w:rsidR="007E519D">
        <w:rPr>
          <w:lang w:val="en-US"/>
        </w:rPr>
        <w:t>.</w:t>
      </w:r>
    </w:p>
  </w:footnote>
  <w:footnote w:id="11">
    <w:p w14:paraId="0055360F" w14:textId="40838A69" w:rsidR="00D073C9" w:rsidRPr="00A90C76" w:rsidRDefault="00D073C9" w:rsidP="00A90C76">
      <w:pPr>
        <w:jc w:val="both"/>
        <w:rPr>
          <w:sz w:val="13"/>
        </w:rPr>
      </w:pPr>
      <w:r w:rsidRPr="00D073C9">
        <w:rPr>
          <w:sz w:val="13"/>
        </w:rPr>
        <w:footnoteRef/>
      </w:r>
      <w:r w:rsidRPr="00D073C9">
        <w:rPr>
          <w:sz w:val="13"/>
        </w:rPr>
        <w:t xml:space="preserve"> </w:t>
      </w:r>
      <w:r w:rsidRPr="00A90C76">
        <w:rPr>
          <w:sz w:val="13"/>
        </w:rPr>
        <w:t>Article 7(1) ERDF</w:t>
      </w:r>
      <w:r w:rsidR="00E22A0D">
        <w:rPr>
          <w:sz w:val="13"/>
        </w:rPr>
        <w:t>/CF</w:t>
      </w:r>
      <w:r w:rsidRPr="00A90C76">
        <w:rPr>
          <w:sz w:val="13"/>
        </w:rPr>
        <w:t xml:space="preserve"> Regulation 2021/1058 (EU).</w:t>
      </w:r>
    </w:p>
  </w:footnote>
  <w:footnote w:id="12">
    <w:p w14:paraId="2C9606F9" w14:textId="1161AED8" w:rsidR="00082BEB" w:rsidRPr="00082BEB" w:rsidRDefault="00082BEB" w:rsidP="003F1C9A">
      <w:pPr>
        <w:pStyle w:val="FootnoteText"/>
      </w:pPr>
      <w:r>
        <w:rPr>
          <w:rStyle w:val="FootnoteReference"/>
        </w:rPr>
        <w:footnoteRef/>
      </w:r>
      <w:r>
        <w:t xml:space="preserve"> </w:t>
      </w:r>
      <w:hyperlink r:id="rId3" w:history="1">
        <w:r w:rsidRPr="00082BEB">
          <w:rPr>
            <w:rStyle w:val="Hyperlink"/>
          </w:rPr>
          <w:t>Directive 2003/87/EC of the European Parliament and of the Council of 13 October 2003</w:t>
        </w:r>
      </w:hyperlink>
      <w:r w:rsidR="00E22A0D">
        <w:rPr>
          <w:rStyle w:val="Hyperlink"/>
        </w:rPr>
        <w:t>.</w:t>
      </w:r>
    </w:p>
  </w:footnote>
  <w:footnote w:id="13">
    <w:p w14:paraId="291BC79D" w14:textId="6B7D5FFF" w:rsidR="00A90C76" w:rsidRPr="00A90C76" w:rsidRDefault="00A90C76" w:rsidP="00A90C76">
      <w:pPr>
        <w:pStyle w:val="title-doc-first"/>
        <w:shd w:val="clear" w:color="auto" w:fill="FFFFFF"/>
        <w:spacing w:before="0" w:beforeAutospacing="0" w:after="0" w:afterAutospacing="0"/>
        <w:rPr>
          <w:rFonts w:ascii="Franklin Gothic Book" w:eastAsiaTheme="minorHAnsi" w:hAnsi="Franklin Gothic Book" w:cstheme="minorBidi"/>
          <w:color w:val="8EBED1" w:themeColor="hyperlink"/>
          <w:spacing w:val="4"/>
          <w:sz w:val="13"/>
          <w:u w:val="single"/>
          <w:lang w:val="en-GB"/>
        </w:rPr>
      </w:pPr>
      <w:r>
        <w:rPr>
          <w:rStyle w:val="FootnoteReference"/>
        </w:rPr>
        <w:footnoteRef/>
      </w:r>
      <w:r>
        <w:t xml:space="preserve"> </w:t>
      </w:r>
      <w:hyperlink r:id="rId4" w:history="1">
        <w:r w:rsidRPr="00A90C76">
          <w:rPr>
            <w:rStyle w:val="Hyperlink"/>
            <w:rFonts w:ascii="Franklin Gothic Book" w:eastAsiaTheme="minorHAnsi" w:hAnsi="Franklin Gothic Book" w:cstheme="minorBidi"/>
            <w:spacing w:val="4"/>
            <w:sz w:val="13"/>
            <w:lang w:val="en-GB"/>
          </w:rPr>
          <w:t>Commission</w:t>
        </w:r>
        <w:r w:rsidRPr="00A90C76">
          <w:rPr>
            <w:rStyle w:val="Hyperlink"/>
            <w:rFonts w:ascii="Franklin Gothic Book" w:eastAsiaTheme="minorHAnsi" w:hAnsi="Franklin Gothic Book" w:cstheme="minorBidi" w:hint="eastAsia"/>
            <w:spacing w:val="4"/>
            <w:sz w:val="13"/>
            <w:lang w:val="en-GB"/>
          </w:rPr>
          <w:t xml:space="preserve"> R</w:t>
        </w:r>
        <w:r w:rsidRPr="00A90C76">
          <w:rPr>
            <w:rStyle w:val="Hyperlink"/>
            <w:rFonts w:ascii="Franklin Gothic Book" w:eastAsiaTheme="minorHAnsi" w:hAnsi="Franklin Gothic Book" w:cstheme="minorBidi"/>
            <w:spacing w:val="4"/>
            <w:sz w:val="13"/>
            <w:lang w:val="en-GB"/>
          </w:rPr>
          <w:t>egulation</w:t>
        </w:r>
        <w:r w:rsidRPr="00A90C76">
          <w:rPr>
            <w:rStyle w:val="Hyperlink"/>
            <w:rFonts w:ascii="Franklin Gothic Book" w:eastAsiaTheme="minorHAnsi" w:hAnsi="Franklin Gothic Book" w:cstheme="minorBidi" w:hint="eastAsia"/>
            <w:spacing w:val="4"/>
            <w:sz w:val="13"/>
            <w:lang w:val="en-GB"/>
          </w:rPr>
          <w:t xml:space="preserve"> (EU) No 651/2014</w:t>
        </w:r>
        <w:r w:rsidRPr="00A90C76">
          <w:rPr>
            <w:rStyle w:val="Hyperlink"/>
            <w:rFonts w:ascii="Franklin Gothic Book" w:eastAsiaTheme="minorHAnsi" w:hAnsi="Franklin Gothic Book" w:cstheme="minorBidi"/>
            <w:spacing w:val="4"/>
            <w:sz w:val="13"/>
            <w:lang w:val="en-GB"/>
          </w:rPr>
          <w:t xml:space="preserve"> </w:t>
        </w:r>
        <w:r w:rsidRPr="00A90C76">
          <w:rPr>
            <w:rStyle w:val="Hyperlink"/>
            <w:rFonts w:ascii="Franklin Gothic Book" w:eastAsiaTheme="minorHAnsi" w:hAnsi="Franklin Gothic Book" w:cstheme="minorBidi" w:hint="eastAsia"/>
            <w:spacing w:val="4"/>
            <w:sz w:val="13"/>
            <w:lang w:val="en-GB"/>
          </w:rPr>
          <w:t>of 17 June 2014</w:t>
        </w:r>
      </w:hyperlink>
      <w:r w:rsidR="00E22A0D">
        <w:rPr>
          <w:rStyle w:val="Hyperlink"/>
          <w:rFonts w:ascii="Franklin Gothic Book" w:eastAsiaTheme="minorHAnsi" w:hAnsi="Franklin Gothic Book" w:cstheme="minorBidi"/>
          <w:spacing w:val="4"/>
          <w:sz w:val="13"/>
          <w:lang w:val="en-GB"/>
        </w:rPr>
        <w:t>.</w:t>
      </w:r>
    </w:p>
  </w:footnote>
  <w:footnote w:id="14">
    <w:p w14:paraId="02CC48F6" w14:textId="43D89713" w:rsidR="00A90C76" w:rsidRPr="00A90C76" w:rsidRDefault="00A90C76" w:rsidP="003F1C9A">
      <w:pPr>
        <w:pStyle w:val="FootnoteText"/>
      </w:pPr>
      <w:r>
        <w:rPr>
          <w:rStyle w:val="FootnoteReference"/>
        </w:rPr>
        <w:footnoteRef/>
      </w:r>
      <w:r>
        <w:t xml:space="preserve"> </w:t>
      </w:r>
      <w:hyperlink r:id="rId5" w:history="1">
        <w:r w:rsidRPr="00A90C76">
          <w:rPr>
            <w:rStyle w:val="Hyperlink"/>
          </w:rPr>
          <w:t>Directive 2012/27/EU</w:t>
        </w:r>
      </w:hyperlink>
      <w:r w:rsidR="00E22A0D">
        <w:rPr>
          <w:rStyle w:val="Hyperlink"/>
        </w:rPr>
        <w:t>.</w:t>
      </w:r>
    </w:p>
  </w:footnote>
  <w:footnote w:id="15">
    <w:p w14:paraId="5C72EE06" w14:textId="67287ADB" w:rsidR="00364C22" w:rsidRPr="00364C22" w:rsidRDefault="00364C22" w:rsidP="003F1C9A">
      <w:pPr>
        <w:pStyle w:val="FootnoteText"/>
      </w:pPr>
      <w:r>
        <w:rPr>
          <w:rStyle w:val="FootnoteReference"/>
        </w:rPr>
        <w:footnoteRef/>
      </w:r>
      <w:r>
        <w:t xml:space="preserve"> </w:t>
      </w:r>
      <w:hyperlink r:id="rId6" w:history="1">
        <w:r w:rsidRPr="00364C22">
          <w:rPr>
            <w:rStyle w:val="Hyperlink"/>
          </w:rPr>
          <w:t>Directive 2009/33/EC of the European Parliament and of the Council</w:t>
        </w:r>
      </w:hyperlink>
      <w:r w:rsidR="00E22A0D">
        <w:rPr>
          <w:rStyle w:val="Hyperlink"/>
        </w:rPr>
        <w:t>.</w:t>
      </w:r>
    </w:p>
  </w:footnote>
  <w:footnote w:id="16">
    <w:p w14:paraId="0059C1C2" w14:textId="255B7D13" w:rsidR="00173D48" w:rsidRPr="00173D48" w:rsidRDefault="00173D48" w:rsidP="003F1C9A">
      <w:pPr>
        <w:pStyle w:val="FootnoteText"/>
      </w:pPr>
      <w:r>
        <w:rPr>
          <w:rStyle w:val="FootnoteReference"/>
        </w:rPr>
        <w:footnoteRef/>
      </w:r>
      <w:r>
        <w:t xml:space="preserve"> Transnational Network (TN) of ERDF/CF SCO practitioners Library - publication </w:t>
      </w:r>
      <w:hyperlink r:id="rId7" w:anchor="1" w:history="1">
        <w:r w:rsidRPr="00456276">
          <w:rPr>
            <w:rStyle w:val="Hyperlink"/>
          </w:rPr>
          <w:t xml:space="preserve">ERDF &amp; CF maps </w:t>
        </w:r>
        <w:r w:rsidR="00E22A0D">
          <w:rPr>
            <w:rStyle w:val="Hyperlink"/>
          </w:rPr>
          <w:t xml:space="preserve">of </w:t>
        </w:r>
        <w:r w:rsidRPr="00456276">
          <w:rPr>
            <w:rStyle w:val="Hyperlink"/>
          </w:rPr>
          <w:t>SCO practices</w:t>
        </w:r>
      </w:hyperlink>
      <w:r w:rsidR="00E22A0D">
        <w:rPr>
          <w:rStyle w:val="Hyperlink"/>
        </w:rPr>
        <w:t>.</w:t>
      </w:r>
    </w:p>
  </w:footnote>
  <w:footnote w:id="17">
    <w:p w14:paraId="089C504D" w14:textId="191E0678" w:rsidR="00D073C9" w:rsidRPr="00364C22" w:rsidRDefault="00D073C9" w:rsidP="00D073C9">
      <w:pPr>
        <w:jc w:val="both"/>
        <w:rPr>
          <w:sz w:val="13"/>
        </w:rPr>
      </w:pPr>
      <w:r w:rsidRPr="00364C22">
        <w:rPr>
          <w:sz w:val="13"/>
        </w:rPr>
        <w:footnoteRef/>
      </w:r>
      <w:r w:rsidRPr="00364C22">
        <w:rPr>
          <w:sz w:val="13"/>
        </w:rPr>
        <w:t xml:space="preserve"> Article 65 C</w:t>
      </w:r>
      <w:r>
        <w:rPr>
          <w:sz w:val="13"/>
        </w:rPr>
        <w:t>PR</w:t>
      </w:r>
      <w:r w:rsidRPr="00364C22">
        <w:rPr>
          <w:sz w:val="13"/>
        </w:rPr>
        <w:t xml:space="preserve"> – Durability of operations.</w:t>
      </w:r>
    </w:p>
    <w:p w14:paraId="037DE4E7" w14:textId="6FC15337" w:rsidR="00D073C9" w:rsidRPr="00D073C9" w:rsidRDefault="00D073C9" w:rsidP="003F1C9A">
      <w:pPr>
        <w:pStyle w:val="FootnoteText"/>
      </w:pPr>
    </w:p>
  </w:footnote>
  <w:footnote w:id="18">
    <w:p w14:paraId="76BCA3E2" w14:textId="51C45BA3" w:rsidR="00652C83" w:rsidRPr="007120FD" w:rsidRDefault="00652C83">
      <w:pPr>
        <w:pStyle w:val="FootnoteText"/>
        <w:rPr>
          <w:lang w:val="en-US"/>
        </w:rPr>
      </w:pPr>
      <w:r>
        <w:rPr>
          <w:rStyle w:val="FootnoteReference"/>
        </w:rPr>
        <w:footnoteRef/>
      </w:r>
      <w:r>
        <w:t xml:space="preserve"> </w:t>
      </w:r>
      <w:r>
        <w:rPr>
          <w:lang w:val="en-US"/>
        </w:rPr>
        <w:t>HIT – Harmonised Implementation Tools.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DED34" w14:textId="77777777" w:rsidR="00313D79" w:rsidRDefault="003A3232">
    <w:pPr>
      <w:pStyle w:val="Header"/>
    </w:pPr>
    <w:r>
      <w:rPr>
        <w:noProof/>
        <w:lang w:val="en-US"/>
      </w:rPr>
      <w:drawing>
        <wp:anchor distT="0" distB="0" distL="114300" distR="114300" simplePos="0" relativeHeight="251658240" behindDoc="0" locked="0" layoutInCell="1" allowOverlap="1" wp14:anchorId="06CE2F92" wp14:editId="2F03A9D7">
          <wp:simplePos x="0" y="0"/>
          <wp:positionH relativeFrom="margin">
            <wp:posOffset>4036060</wp:posOffset>
          </wp:positionH>
          <wp:positionV relativeFrom="topMargin">
            <wp:posOffset>615950</wp:posOffset>
          </wp:positionV>
          <wp:extent cx="1965600" cy="313200"/>
          <wp:effectExtent l="0" t="0" r="0" b="0"/>
          <wp:wrapTopAndBottom/>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RACT_EN_RGB_54,617 mm_300 dpi.tif"/>
                  <pic:cNvPicPr/>
                </pic:nvPicPr>
                <pic:blipFill>
                  <a:blip r:embed="rId1">
                    <a:extLst>
                      <a:ext uri="{28A0092B-C50C-407E-A947-70E740481C1C}">
                        <a14:useLocalDpi xmlns:a14="http://schemas.microsoft.com/office/drawing/2010/main" val="0"/>
                      </a:ext>
                    </a:extLst>
                  </a:blip>
                  <a:stretch>
                    <a:fillRect/>
                  </a:stretch>
                </pic:blipFill>
                <pic:spPr>
                  <a:xfrm>
                    <a:off x="0" y="0"/>
                    <a:ext cx="1965600" cy="313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01E2"/>
    <w:multiLevelType w:val="hybridMultilevel"/>
    <w:tmpl w:val="F3E67DB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8C311B"/>
    <w:multiLevelType w:val="hybridMultilevel"/>
    <w:tmpl w:val="26FAB818"/>
    <w:lvl w:ilvl="0" w:tplc="D82471A4">
      <w:start w:val="1"/>
      <w:numFmt w:val="bullet"/>
      <w:lvlText w:val="-"/>
      <w:lvlJc w:val="left"/>
      <w:pPr>
        <w:ind w:left="720" w:hanging="360"/>
      </w:pPr>
      <w:rPr>
        <w:rFonts w:ascii="Franklin Gothic Book" w:eastAsiaTheme="minorHAnsi" w:hAnsi="Franklin Gothic Book"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05924"/>
    <w:multiLevelType w:val="hybridMultilevel"/>
    <w:tmpl w:val="1452147E"/>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15:restartNumberingAfterBreak="0">
    <w:nsid w:val="08420ED8"/>
    <w:multiLevelType w:val="hybridMultilevel"/>
    <w:tmpl w:val="3A88C074"/>
    <w:lvl w:ilvl="0" w:tplc="DB8037BC">
      <w:start w:val="1"/>
      <w:numFmt w:val="decimal"/>
      <w:lvlText w:val="%1."/>
      <w:lvlJc w:val="left"/>
      <w:pPr>
        <w:ind w:left="1065" w:hanging="705"/>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 w15:restartNumberingAfterBreak="0">
    <w:nsid w:val="0C294425"/>
    <w:multiLevelType w:val="hybridMultilevel"/>
    <w:tmpl w:val="F0686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236AD"/>
    <w:multiLevelType w:val="hybridMultilevel"/>
    <w:tmpl w:val="90B4AC1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69D3237"/>
    <w:multiLevelType w:val="hybridMultilevel"/>
    <w:tmpl w:val="5A865C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91B5119"/>
    <w:multiLevelType w:val="hybridMultilevel"/>
    <w:tmpl w:val="BF62A0A4"/>
    <w:lvl w:ilvl="0" w:tplc="04090003">
      <w:start w:val="1"/>
      <w:numFmt w:val="bullet"/>
      <w:lvlText w:val="o"/>
      <w:lvlJc w:val="left"/>
      <w:pPr>
        <w:ind w:left="2136" w:hanging="720"/>
      </w:pPr>
      <w:rPr>
        <w:rFonts w:ascii="Courier New" w:hAnsi="Courier New" w:cs="Courier New"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8" w15:restartNumberingAfterBreak="0">
    <w:nsid w:val="1A741445"/>
    <w:multiLevelType w:val="hybridMultilevel"/>
    <w:tmpl w:val="A63CE48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8C6228"/>
    <w:multiLevelType w:val="hybridMultilevel"/>
    <w:tmpl w:val="B6FC75B0"/>
    <w:lvl w:ilvl="0" w:tplc="04090003">
      <w:start w:val="1"/>
      <w:numFmt w:val="bullet"/>
      <w:lvlText w:val="o"/>
      <w:lvlJc w:val="left"/>
      <w:pPr>
        <w:ind w:left="2136" w:hanging="720"/>
      </w:pPr>
      <w:rPr>
        <w:rFonts w:ascii="Courier New" w:hAnsi="Courier New" w:cs="Courier New" w:hint="default"/>
      </w:rPr>
    </w:lvl>
    <w:lvl w:ilvl="1" w:tplc="0C0A0019">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0" w15:restartNumberingAfterBreak="0">
    <w:nsid w:val="1E863D30"/>
    <w:multiLevelType w:val="hybridMultilevel"/>
    <w:tmpl w:val="42BEFE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F8F70BB"/>
    <w:multiLevelType w:val="multilevel"/>
    <w:tmpl w:val="E5DA6DDA"/>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0DF4CE9"/>
    <w:multiLevelType w:val="hybridMultilevel"/>
    <w:tmpl w:val="9ABE0A90"/>
    <w:lvl w:ilvl="0" w:tplc="DB8037BC">
      <w:start w:val="1"/>
      <w:numFmt w:val="decimal"/>
      <w:lvlText w:val="%1."/>
      <w:lvlJc w:val="left"/>
      <w:pPr>
        <w:ind w:left="1425" w:hanging="705"/>
      </w:pPr>
      <w:rPr>
        <w:rFonts w:hint="default"/>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13" w15:restartNumberingAfterBreak="0">
    <w:nsid w:val="24737B47"/>
    <w:multiLevelType w:val="hybridMultilevel"/>
    <w:tmpl w:val="4CA81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582602"/>
    <w:multiLevelType w:val="hybridMultilevel"/>
    <w:tmpl w:val="8AFEB24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31F254E0"/>
    <w:multiLevelType w:val="hybridMultilevel"/>
    <w:tmpl w:val="1446409E"/>
    <w:lvl w:ilvl="0" w:tplc="6BEEFD82">
      <w:start w:val="1"/>
      <w:numFmt w:val="lowerRoman"/>
      <w:lvlText w:val="(%1)"/>
      <w:lvlJc w:val="left"/>
      <w:pPr>
        <w:ind w:left="2136" w:hanging="720"/>
      </w:pPr>
      <w:rPr>
        <w:rFonts w:hint="default"/>
      </w:rPr>
    </w:lvl>
    <w:lvl w:ilvl="1" w:tplc="0C0A0019">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6" w15:restartNumberingAfterBreak="0">
    <w:nsid w:val="33521E7D"/>
    <w:multiLevelType w:val="multilevel"/>
    <w:tmpl w:val="F3E67D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5071645"/>
    <w:multiLevelType w:val="hybridMultilevel"/>
    <w:tmpl w:val="1626223A"/>
    <w:lvl w:ilvl="0" w:tplc="FF68D496">
      <w:numFmt w:val="bullet"/>
      <w:lvlText w:val="-"/>
      <w:lvlJc w:val="left"/>
      <w:pPr>
        <w:ind w:left="720" w:hanging="360"/>
      </w:pPr>
      <w:rPr>
        <w:rFonts w:ascii="Franklin Gothic Book" w:eastAsiaTheme="minorHAnsi" w:hAnsi="Franklin Gothic Book"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480FCD"/>
    <w:multiLevelType w:val="hybridMultilevel"/>
    <w:tmpl w:val="B192C0E6"/>
    <w:lvl w:ilvl="0" w:tplc="A216B0F8">
      <w:numFmt w:val="bullet"/>
      <w:lvlText w:val="-"/>
      <w:lvlJc w:val="left"/>
      <w:pPr>
        <w:ind w:left="720" w:hanging="360"/>
      </w:pPr>
      <w:rPr>
        <w:rFonts w:ascii="Franklin Gothic Book" w:eastAsiaTheme="minorHAnsi" w:hAnsi="Franklin Gothic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9DE44BD"/>
    <w:multiLevelType w:val="hybridMultilevel"/>
    <w:tmpl w:val="95DEE5F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1E054A"/>
    <w:multiLevelType w:val="hybridMultilevel"/>
    <w:tmpl w:val="3E5EF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6A6982"/>
    <w:multiLevelType w:val="hybridMultilevel"/>
    <w:tmpl w:val="E5DA6DDA"/>
    <w:lvl w:ilvl="0" w:tplc="04070001">
      <w:start w:val="1"/>
      <w:numFmt w:val="bullet"/>
      <w:lvlText w:val=""/>
      <w:lvlJc w:val="left"/>
      <w:pPr>
        <w:ind w:left="720" w:hanging="360"/>
      </w:pPr>
      <w:rPr>
        <w:rFonts w:ascii="Symbol" w:hAnsi="Symbol"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C833851"/>
    <w:multiLevelType w:val="hybridMultilevel"/>
    <w:tmpl w:val="7054B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815BF7"/>
    <w:multiLevelType w:val="hybridMultilevel"/>
    <w:tmpl w:val="DFE6386A"/>
    <w:lvl w:ilvl="0" w:tplc="DB8037BC">
      <w:start w:val="1"/>
      <w:numFmt w:val="decimal"/>
      <w:lvlText w:val="%1."/>
      <w:lvlJc w:val="left"/>
      <w:pPr>
        <w:ind w:left="1065" w:hanging="705"/>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4" w15:restartNumberingAfterBreak="0">
    <w:nsid w:val="45045F8C"/>
    <w:multiLevelType w:val="hybridMultilevel"/>
    <w:tmpl w:val="44CA5814"/>
    <w:lvl w:ilvl="0" w:tplc="A1F0259C">
      <w:start w:val="1"/>
      <w:numFmt w:val="lowerRoman"/>
      <w:lvlText w:val="(%1)"/>
      <w:lvlJc w:val="left"/>
      <w:pPr>
        <w:ind w:left="2136" w:hanging="72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25" w15:restartNumberingAfterBreak="0">
    <w:nsid w:val="466F569A"/>
    <w:multiLevelType w:val="hybridMultilevel"/>
    <w:tmpl w:val="570265A8"/>
    <w:lvl w:ilvl="0" w:tplc="04070001">
      <w:start w:val="1"/>
      <w:numFmt w:val="bullet"/>
      <w:lvlText w:val=""/>
      <w:lvlJc w:val="left"/>
      <w:pPr>
        <w:ind w:left="720" w:hanging="360"/>
      </w:pPr>
      <w:rPr>
        <w:rFonts w:ascii="Symbol" w:hAnsi="Symbol" w:hint="default"/>
      </w:rPr>
    </w:lvl>
    <w:lvl w:ilvl="1" w:tplc="A216B0F8">
      <w:numFmt w:val="bullet"/>
      <w:lvlText w:val="-"/>
      <w:lvlJc w:val="left"/>
      <w:pPr>
        <w:ind w:left="1440" w:hanging="360"/>
      </w:pPr>
      <w:rPr>
        <w:rFonts w:ascii="Franklin Gothic Book" w:eastAsiaTheme="minorHAnsi" w:hAnsi="Franklin Gothic Book" w:cstheme="minorBid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B332C84"/>
    <w:multiLevelType w:val="hybridMultilevel"/>
    <w:tmpl w:val="8572F09A"/>
    <w:lvl w:ilvl="0" w:tplc="04090003">
      <w:start w:val="1"/>
      <w:numFmt w:val="bullet"/>
      <w:lvlText w:val="o"/>
      <w:lvlJc w:val="left"/>
      <w:pPr>
        <w:ind w:left="2136" w:hanging="720"/>
      </w:pPr>
      <w:rPr>
        <w:rFonts w:ascii="Courier New" w:hAnsi="Courier New" w:cs="Courier New" w:hint="default"/>
      </w:rPr>
    </w:lvl>
    <w:lvl w:ilvl="1" w:tplc="EA6A8010">
      <w:start w:val="1"/>
      <w:numFmt w:val="lowerRoman"/>
      <w:lvlText w:val="(%2)"/>
      <w:lvlJc w:val="left"/>
      <w:pPr>
        <w:ind w:left="2856" w:hanging="720"/>
      </w:pPr>
      <w:rPr>
        <w:rFonts w:hint="default"/>
      </w:r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27" w15:restartNumberingAfterBreak="0">
    <w:nsid w:val="4F6066A8"/>
    <w:multiLevelType w:val="hybridMultilevel"/>
    <w:tmpl w:val="FE36ED32"/>
    <w:lvl w:ilvl="0" w:tplc="040B0001">
      <w:start w:val="1"/>
      <w:numFmt w:val="bullet"/>
      <w:lvlText w:val=""/>
      <w:lvlJc w:val="left"/>
      <w:pPr>
        <w:ind w:left="1065" w:hanging="705"/>
      </w:pPr>
      <w:rPr>
        <w:rFonts w:ascii="Symbol" w:hAnsi="Symbol"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8" w15:restartNumberingAfterBreak="0">
    <w:nsid w:val="506E4439"/>
    <w:multiLevelType w:val="hybridMultilevel"/>
    <w:tmpl w:val="E43448C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1445C5D"/>
    <w:multiLevelType w:val="hybridMultilevel"/>
    <w:tmpl w:val="68E80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6428E9"/>
    <w:multiLevelType w:val="hybridMultilevel"/>
    <w:tmpl w:val="3F7AAEBA"/>
    <w:lvl w:ilvl="0" w:tplc="651E923E">
      <w:numFmt w:val="bullet"/>
      <w:lvlText w:val="-"/>
      <w:lvlJc w:val="left"/>
      <w:pPr>
        <w:ind w:left="720" w:hanging="360"/>
      </w:pPr>
      <w:rPr>
        <w:rFonts w:ascii="Franklin Gothic Demi" w:eastAsiaTheme="minorHAnsi" w:hAnsi="Franklin Gothic Dem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124A6E"/>
    <w:multiLevelType w:val="hybridMultilevel"/>
    <w:tmpl w:val="7CEA8652"/>
    <w:lvl w:ilvl="0" w:tplc="040B000F">
      <w:start w:val="1"/>
      <w:numFmt w:val="decimal"/>
      <w:lvlText w:val="%1."/>
      <w:lvlJc w:val="left"/>
      <w:pPr>
        <w:ind w:left="720" w:hanging="360"/>
      </w:pPr>
      <w:rPr>
        <w:rFonts w:cs="Times New Roman" w:hint="default"/>
      </w:rPr>
    </w:lvl>
    <w:lvl w:ilvl="1" w:tplc="040B0019" w:tentative="1">
      <w:start w:val="1"/>
      <w:numFmt w:val="lowerLetter"/>
      <w:lvlText w:val="%2."/>
      <w:lvlJc w:val="left"/>
      <w:pPr>
        <w:ind w:left="1440" w:hanging="360"/>
      </w:pPr>
      <w:rPr>
        <w:rFonts w:cs="Times New Roman"/>
      </w:rPr>
    </w:lvl>
    <w:lvl w:ilvl="2" w:tplc="040B001B" w:tentative="1">
      <w:start w:val="1"/>
      <w:numFmt w:val="lowerRoman"/>
      <w:lvlText w:val="%3."/>
      <w:lvlJc w:val="right"/>
      <w:pPr>
        <w:ind w:left="2160" w:hanging="180"/>
      </w:pPr>
      <w:rPr>
        <w:rFonts w:cs="Times New Roman"/>
      </w:rPr>
    </w:lvl>
    <w:lvl w:ilvl="3" w:tplc="040B000F" w:tentative="1">
      <w:start w:val="1"/>
      <w:numFmt w:val="decimal"/>
      <w:lvlText w:val="%4."/>
      <w:lvlJc w:val="left"/>
      <w:pPr>
        <w:ind w:left="2880" w:hanging="360"/>
      </w:pPr>
      <w:rPr>
        <w:rFonts w:cs="Times New Roman"/>
      </w:rPr>
    </w:lvl>
    <w:lvl w:ilvl="4" w:tplc="040B0019" w:tentative="1">
      <w:start w:val="1"/>
      <w:numFmt w:val="lowerLetter"/>
      <w:lvlText w:val="%5."/>
      <w:lvlJc w:val="left"/>
      <w:pPr>
        <w:ind w:left="3600" w:hanging="360"/>
      </w:pPr>
      <w:rPr>
        <w:rFonts w:cs="Times New Roman"/>
      </w:rPr>
    </w:lvl>
    <w:lvl w:ilvl="5" w:tplc="040B001B" w:tentative="1">
      <w:start w:val="1"/>
      <w:numFmt w:val="lowerRoman"/>
      <w:lvlText w:val="%6."/>
      <w:lvlJc w:val="right"/>
      <w:pPr>
        <w:ind w:left="4320" w:hanging="180"/>
      </w:pPr>
      <w:rPr>
        <w:rFonts w:cs="Times New Roman"/>
      </w:rPr>
    </w:lvl>
    <w:lvl w:ilvl="6" w:tplc="040B000F" w:tentative="1">
      <w:start w:val="1"/>
      <w:numFmt w:val="decimal"/>
      <w:lvlText w:val="%7."/>
      <w:lvlJc w:val="left"/>
      <w:pPr>
        <w:ind w:left="5040" w:hanging="360"/>
      </w:pPr>
      <w:rPr>
        <w:rFonts w:cs="Times New Roman"/>
      </w:rPr>
    </w:lvl>
    <w:lvl w:ilvl="7" w:tplc="040B0019" w:tentative="1">
      <w:start w:val="1"/>
      <w:numFmt w:val="lowerLetter"/>
      <w:lvlText w:val="%8."/>
      <w:lvlJc w:val="left"/>
      <w:pPr>
        <w:ind w:left="5760" w:hanging="360"/>
      </w:pPr>
      <w:rPr>
        <w:rFonts w:cs="Times New Roman"/>
      </w:rPr>
    </w:lvl>
    <w:lvl w:ilvl="8" w:tplc="040B001B" w:tentative="1">
      <w:start w:val="1"/>
      <w:numFmt w:val="lowerRoman"/>
      <w:lvlText w:val="%9."/>
      <w:lvlJc w:val="right"/>
      <w:pPr>
        <w:ind w:left="6480" w:hanging="180"/>
      </w:pPr>
      <w:rPr>
        <w:rFonts w:cs="Times New Roman"/>
      </w:rPr>
    </w:lvl>
  </w:abstractNum>
  <w:abstractNum w:abstractNumId="32" w15:restartNumberingAfterBreak="0">
    <w:nsid w:val="67EB7B19"/>
    <w:multiLevelType w:val="hybridMultilevel"/>
    <w:tmpl w:val="F3E67DB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87D47D8"/>
    <w:multiLevelType w:val="hybridMultilevel"/>
    <w:tmpl w:val="00566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7771DF"/>
    <w:multiLevelType w:val="hybridMultilevel"/>
    <w:tmpl w:val="9048A61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5" w15:restartNumberingAfterBreak="0">
    <w:nsid w:val="73A41B9D"/>
    <w:multiLevelType w:val="hybridMultilevel"/>
    <w:tmpl w:val="CFA8D6FA"/>
    <w:lvl w:ilvl="0" w:tplc="04090003">
      <w:start w:val="1"/>
      <w:numFmt w:val="bullet"/>
      <w:lvlText w:val="o"/>
      <w:lvlJc w:val="left"/>
      <w:pPr>
        <w:ind w:left="720" w:hanging="360"/>
      </w:pPr>
      <w:rPr>
        <w:rFonts w:ascii="Courier New" w:hAnsi="Courier New" w:cs="Courier New" w:hint="default"/>
      </w:rPr>
    </w:lvl>
    <w:lvl w:ilvl="1" w:tplc="F6DCE85C">
      <w:start w:val="2"/>
      <w:numFmt w:val="bullet"/>
      <w:lvlText w:val="—"/>
      <w:lvlJc w:val="left"/>
      <w:pPr>
        <w:ind w:left="1440" w:hanging="360"/>
      </w:pPr>
      <w:rPr>
        <w:rFonts w:ascii="Franklin Gothic Book" w:eastAsiaTheme="minorHAnsi" w:hAnsi="Franklin Gothic Book"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B37154"/>
    <w:multiLevelType w:val="hybridMultilevel"/>
    <w:tmpl w:val="B98E1A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A044595"/>
    <w:multiLevelType w:val="hybridMultilevel"/>
    <w:tmpl w:val="BB38DD4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164010"/>
    <w:multiLevelType w:val="multilevel"/>
    <w:tmpl w:val="F3E67D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D266A6A"/>
    <w:multiLevelType w:val="hybridMultilevel"/>
    <w:tmpl w:val="4808B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4A2365"/>
    <w:multiLevelType w:val="hybridMultilevel"/>
    <w:tmpl w:val="0720D18C"/>
    <w:lvl w:ilvl="0" w:tplc="0407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F5A02F5"/>
    <w:multiLevelType w:val="hybridMultilevel"/>
    <w:tmpl w:val="D848FAC6"/>
    <w:lvl w:ilvl="0" w:tplc="4BD6CE9C">
      <w:start w:val="1"/>
      <w:numFmt w:val="lowerRoman"/>
      <w:lvlText w:val="(%1)"/>
      <w:lvlJc w:val="left"/>
      <w:pPr>
        <w:ind w:left="2136" w:hanging="72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num w:numId="1">
    <w:abstractNumId w:val="0"/>
  </w:num>
  <w:num w:numId="2">
    <w:abstractNumId w:val="16"/>
  </w:num>
  <w:num w:numId="3">
    <w:abstractNumId w:val="32"/>
  </w:num>
  <w:num w:numId="4">
    <w:abstractNumId w:val="21"/>
  </w:num>
  <w:num w:numId="5">
    <w:abstractNumId w:val="38"/>
  </w:num>
  <w:num w:numId="6">
    <w:abstractNumId w:val="11"/>
  </w:num>
  <w:num w:numId="7">
    <w:abstractNumId w:val="10"/>
  </w:num>
  <w:num w:numId="8">
    <w:abstractNumId w:val="34"/>
  </w:num>
  <w:num w:numId="9">
    <w:abstractNumId w:val="2"/>
  </w:num>
  <w:num w:numId="10">
    <w:abstractNumId w:val="23"/>
  </w:num>
  <w:num w:numId="11">
    <w:abstractNumId w:val="12"/>
  </w:num>
  <w:num w:numId="12">
    <w:abstractNumId w:val="3"/>
  </w:num>
  <w:num w:numId="13">
    <w:abstractNumId w:val="14"/>
  </w:num>
  <w:num w:numId="14">
    <w:abstractNumId w:val="27"/>
  </w:num>
  <w:num w:numId="15">
    <w:abstractNumId w:val="13"/>
  </w:num>
  <w:num w:numId="16">
    <w:abstractNumId w:val="31"/>
  </w:num>
  <w:num w:numId="17">
    <w:abstractNumId w:val="5"/>
  </w:num>
  <w:num w:numId="18">
    <w:abstractNumId w:val="28"/>
  </w:num>
  <w:num w:numId="19">
    <w:abstractNumId w:val="24"/>
  </w:num>
  <w:num w:numId="20">
    <w:abstractNumId w:val="6"/>
  </w:num>
  <w:num w:numId="21">
    <w:abstractNumId w:val="36"/>
  </w:num>
  <w:num w:numId="22">
    <w:abstractNumId w:val="41"/>
  </w:num>
  <w:num w:numId="23">
    <w:abstractNumId w:val="15"/>
  </w:num>
  <w:num w:numId="24">
    <w:abstractNumId w:val="39"/>
  </w:num>
  <w:num w:numId="25">
    <w:abstractNumId w:val="19"/>
  </w:num>
  <w:num w:numId="26">
    <w:abstractNumId w:val="18"/>
  </w:num>
  <w:num w:numId="27">
    <w:abstractNumId w:val="25"/>
  </w:num>
  <w:num w:numId="28">
    <w:abstractNumId w:val="1"/>
  </w:num>
  <w:num w:numId="29">
    <w:abstractNumId w:val="30"/>
  </w:num>
  <w:num w:numId="30">
    <w:abstractNumId w:val="4"/>
  </w:num>
  <w:num w:numId="31">
    <w:abstractNumId w:val="33"/>
  </w:num>
  <w:num w:numId="32">
    <w:abstractNumId w:val="37"/>
  </w:num>
  <w:num w:numId="33">
    <w:abstractNumId w:val="22"/>
  </w:num>
  <w:num w:numId="34">
    <w:abstractNumId w:val="40"/>
  </w:num>
  <w:num w:numId="35">
    <w:abstractNumId w:val="26"/>
  </w:num>
  <w:num w:numId="36">
    <w:abstractNumId w:val="8"/>
  </w:num>
  <w:num w:numId="37">
    <w:abstractNumId w:val="7"/>
  </w:num>
  <w:num w:numId="38">
    <w:abstractNumId w:val="9"/>
  </w:num>
  <w:num w:numId="39">
    <w:abstractNumId w:val="35"/>
  </w:num>
  <w:num w:numId="40">
    <w:abstractNumId w:val="20"/>
  </w:num>
  <w:num w:numId="41">
    <w:abstractNumId w:val="17"/>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8"/>
  <w:hyphenationZone w:val="425"/>
  <w:drawingGridHorizontalSpacing w:val="107"/>
  <w:displayHorizontalDrawingGridEvery w:val="2"/>
  <w:displayVerticalDrawingGridEvery w:val="2"/>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B1E"/>
    <w:rsid w:val="00000788"/>
    <w:rsid w:val="00000C63"/>
    <w:rsid w:val="0000125F"/>
    <w:rsid w:val="00001F10"/>
    <w:rsid w:val="000041F0"/>
    <w:rsid w:val="000050EB"/>
    <w:rsid w:val="000221BB"/>
    <w:rsid w:val="000264D1"/>
    <w:rsid w:val="00027423"/>
    <w:rsid w:val="0004596A"/>
    <w:rsid w:val="000508BD"/>
    <w:rsid w:val="00053A53"/>
    <w:rsid w:val="000551B0"/>
    <w:rsid w:val="000623CC"/>
    <w:rsid w:val="000703CC"/>
    <w:rsid w:val="00082BEB"/>
    <w:rsid w:val="00091AD9"/>
    <w:rsid w:val="00097195"/>
    <w:rsid w:val="000A4DAB"/>
    <w:rsid w:val="000A6C31"/>
    <w:rsid w:val="000B2344"/>
    <w:rsid w:val="000B3837"/>
    <w:rsid w:val="000C5695"/>
    <w:rsid w:val="000D0911"/>
    <w:rsid w:val="000D133A"/>
    <w:rsid w:val="000D6219"/>
    <w:rsid w:val="000F1CD1"/>
    <w:rsid w:val="000F4ED1"/>
    <w:rsid w:val="000F5119"/>
    <w:rsid w:val="00107D0C"/>
    <w:rsid w:val="0012071B"/>
    <w:rsid w:val="0012104C"/>
    <w:rsid w:val="00123FC8"/>
    <w:rsid w:val="00130A80"/>
    <w:rsid w:val="001711A7"/>
    <w:rsid w:val="00173D48"/>
    <w:rsid w:val="001A5B1E"/>
    <w:rsid w:val="001B7229"/>
    <w:rsid w:val="001D4816"/>
    <w:rsid w:val="001D61F4"/>
    <w:rsid w:val="001E28FC"/>
    <w:rsid w:val="001E4FAE"/>
    <w:rsid w:val="00211413"/>
    <w:rsid w:val="002131E0"/>
    <w:rsid w:val="002134DB"/>
    <w:rsid w:val="00215BDA"/>
    <w:rsid w:val="00225D31"/>
    <w:rsid w:val="00234973"/>
    <w:rsid w:val="0023501B"/>
    <w:rsid w:val="0023759B"/>
    <w:rsid w:val="002461D0"/>
    <w:rsid w:val="002462D4"/>
    <w:rsid w:val="00251921"/>
    <w:rsid w:val="002611F1"/>
    <w:rsid w:val="00264013"/>
    <w:rsid w:val="00274B5A"/>
    <w:rsid w:val="002811B0"/>
    <w:rsid w:val="00286626"/>
    <w:rsid w:val="002B1977"/>
    <w:rsid w:val="002B7A9F"/>
    <w:rsid w:val="002C0720"/>
    <w:rsid w:val="002D1FDB"/>
    <w:rsid w:val="002E068C"/>
    <w:rsid w:val="002F4239"/>
    <w:rsid w:val="002F67AF"/>
    <w:rsid w:val="0030058B"/>
    <w:rsid w:val="00313D79"/>
    <w:rsid w:val="0034026F"/>
    <w:rsid w:val="003415FF"/>
    <w:rsid w:val="00355CCA"/>
    <w:rsid w:val="0036324B"/>
    <w:rsid w:val="00364C22"/>
    <w:rsid w:val="003721B6"/>
    <w:rsid w:val="0038266D"/>
    <w:rsid w:val="00393B6F"/>
    <w:rsid w:val="003A05DF"/>
    <w:rsid w:val="003A2371"/>
    <w:rsid w:val="003A3232"/>
    <w:rsid w:val="003A4B7A"/>
    <w:rsid w:val="003A591C"/>
    <w:rsid w:val="003B4781"/>
    <w:rsid w:val="003B6227"/>
    <w:rsid w:val="003C2537"/>
    <w:rsid w:val="003C55D6"/>
    <w:rsid w:val="003D4169"/>
    <w:rsid w:val="003E2A6C"/>
    <w:rsid w:val="003F1C9A"/>
    <w:rsid w:val="0040014C"/>
    <w:rsid w:val="00403BB4"/>
    <w:rsid w:val="0040406D"/>
    <w:rsid w:val="00405F13"/>
    <w:rsid w:val="00417832"/>
    <w:rsid w:val="004329E0"/>
    <w:rsid w:val="00443C94"/>
    <w:rsid w:val="00443F6D"/>
    <w:rsid w:val="00446361"/>
    <w:rsid w:val="004551B1"/>
    <w:rsid w:val="00455D80"/>
    <w:rsid w:val="0047177D"/>
    <w:rsid w:val="00474F51"/>
    <w:rsid w:val="0048094A"/>
    <w:rsid w:val="004820EC"/>
    <w:rsid w:val="00487FF3"/>
    <w:rsid w:val="004954D8"/>
    <w:rsid w:val="00497071"/>
    <w:rsid w:val="004979A4"/>
    <w:rsid w:val="004A36CE"/>
    <w:rsid w:val="004A38A6"/>
    <w:rsid w:val="004C4516"/>
    <w:rsid w:val="004C52AB"/>
    <w:rsid w:val="004D004C"/>
    <w:rsid w:val="004D703F"/>
    <w:rsid w:val="004D7B94"/>
    <w:rsid w:val="004F55D3"/>
    <w:rsid w:val="0050025A"/>
    <w:rsid w:val="00500EC4"/>
    <w:rsid w:val="00502F62"/>
    <w:rsid w:val="00504949"/>
    <w:rsid w:val="00526074"/>
    <w:rsid w:val="00541721"/>
    <w:rsid w:val="0054440E"/>
    <w:rsid w:val="0055013F"/>
    <w:rsid w:val="005538A8"/>
    <w:rsid w:val="0055572A"/>
    <w:rsid w:val="00560586"/>
    <w:rsid w:val="00561EF8"/>
    <w:rsid w:val="00564DCB"/>
    <w:rsid w:val="00576475"/>
    <w:rsid w:val="00581BAC"/>
    <w:rsid w:val="005A53EA"/>
    <w:rsid w:val="005A6508"/>
    <w:rsid w:val="005C367A"/>
    <w:rsid w:val="005C738F"/>
    <w:rsid w:val="005D00A4"/>
    <w:rsid w:val="005D4219"/>
    <w:rsid w:val="005D5703"/>
    <w:rsid w:val="0060044F"/>
    <w:rsid w:val="00604CBF"/>
    <w:rsid w:val="00613A15"/>
    <w:rsid w:val="00627D7A"/>
    <w:rsid w:val="00630636"/>
    <w:rsid w:val="00633296"/>
    <w:rsid w:val="00635B90"/>
    <w:rsid w:val="00635CDD"/>
    <w:rsid w:val="00640BD0"/>
    <w:rsid w:val="00643B1D"/>
    <w:rsid w:val="00652C83"/>
    <w:rsid w:val="00655297"/>
    <w:rsid w:val="00663D11"/>
    <w:rsid w:val="00673407"/>
    <w:rsid w:val="00684C04"/>
    <w:rsid w:val="006B23CC"/>
    <w:rsid w:val="006B2681"/>
    <w:rsid w:val="006B43FC"/>
    <w:rsid w:val="006B6675"/>
    <w:rsid w:val="006B7D72"/>
    <w:rsid w:val="006C0166"/>
    <w:rsid w:val="006C4094"/>
    <w:rsid w:val="006F528E"/>
    <w:rsid w:val="00704BF0"/>
    <w:rsid w:val="00707412"/>
    <w:rsid w:val="007120FD"/>
    <w:rsid w:val="007211E2"/>
    <w:rsid w:val="00730210"/>
    <w:rsid w:val="007643EF"/>
    <w:rsid w:val="00774B99"/>
    <w:rsid w:val="0079134D"/>
    <w:rsid w:val="00797990"/>
    <w:rsid w:val="007D1FA7"/>
    <w:rsid w:val="007D6465"/>
    <w:rsid w:val="007E519D"/>
    <w:rsid w:val="007F39F4"/>
    <w:rsid w:val="007F6C95"/>
    <w:rsid w:val="00823F98"/>
    <w:rsid w:val="00844ADE"/>
    <w:rsid w:val="00852785"/>
    <w:rsid w:val="008577A7"/>
    <w:rsid w:val="00871DBD"/>
    <w:rsid w:val="00872144"/>
    <w:rsid w:val="00891988"/>
    <w:rsid w:val="00896CC4"/>
    <w:rsid w:val="008A1027"/>
    <w:rsid w:val="008B4F47"/>
    <w:rsid w:val="008B7A17"/>
    <w:rsid w:val="008C0A4B"/>
    <w:rsid w:val="008C0D0B"/>
    <w:rsid w:val="008D68C0"/>
    <w:rsid w:val="008E05D4"/>
    <w:rsid w:val="008E1D8E"/>
    <w:rsid w:val="008E3AF7"/>
    <w:rsid w:val="008E7C60"/>
    <w:rsid w:val="008F7335"/>
    <w:rsid w:val="0090202B"/>
    <w:rsid w:val="009119F8"/>
    <w:rsid w:val="009371BF"/>
    <w:rsid w:val="00940FEA"/>
    <w:rsid w:val="00956721"/>
    <w:rsid w:val="00956C99"/>
    <w:rsid w:val="00967E2C"/>
    <w:rsid w:val="00972E34"/>
    <w:rsid w:val="00980B46"/>
    <w:rsid w:val="00984260"/>
    <w:rsid w:val="00992B73"/>
    <w:rsid w:val="00997FAB"/>
    <w:rsid w:val="009A4699"/>
    <w:rsid w:val="009A6A19"/>
    <w:rsid w:val="009B6AC8"/>
    <w:rsid w:val="009C022F"/>
    <w:rsid w:val="009C2D3A"/>
    <w:rsid w:val="009C2DF3"/>
    <w:rsid w:val="009D344D"/>
    <w:rsid w:val="009E28E4"/>
    <w:rsid w:val="00A03968"/>
    <w:rsid w:val="00A06FA7"/>
    <w:rsid w:val="00A11679"/>
    <w:rsid w:val="00A40D6E"/>
    <w:rsid w:val="00A43366"/>
    <w:rsid w:val="00A52D2D"/>
    <w:rsid w:val="00A54432"/>
    <w:rsid w:val="00A55933"/>
    <w:rsid w:val="00A57722"/>
    <w:rsid w:val="00A64D52"/>
    <w:rsid w:val="00A70AD0"/>
    <w:rsid w:val="00A90C76"/>
    <w:rsid w:val="00A92F19"/>
    <w:rsid w:val="00AA2860"/>
    <w:rsid w:val="00AA39A4"/>
    <w:rsid w:val="00AB6600"/>
    <w:rsid w:val="00AD479F"/>
    <w:rsid w:val="00AF0656"/>
    <w:rsid w:val="00AF19AB"/>
    <w:rsid w:val="00B00A79"/>
    <w:rsid w:val="00B11155"/>
    <w:rsid w:val="00B120D0"/>
    <w:rsid w:val="00B210CD"/>
    <w:rsid w:val="00B21F11"/>
    <w:rsid w:val="00B24EED"/>
    <w:rsid w:val="00B2564B"/>
    <w:rsid w:val="00B34364"/>
    <w:rsid w:val="00B51979"/>
    <w:rsid w:val="00B54367"/>
    <w:rsid w:val="00B54EDA"/>
    <w:rsid w:val="00B5533E"/>
    <w:rsid w:val="00B72F59"/>
    <w:rsid w:val="00B82A2D"/>
    <w:rsid w:val="00BA4006"/>
    <w:rsid w:val="00BB6130"/>
    <w:rsid w:val="00BB6AE7"/>
    <w:rsid w:val="00BC6579"/>
    <w:rsid w:val="00C02D6F"/>
    <w:rsid w:val="00C115FE"/>
    <w:rsid w:val="00C146B4"/>
    <w:rsid w:val="00C16B07"/>
    <w:rsid w:val="00C208CD"/>
    <w:rsid w:val="00C217EA"/>
    <w:rsid w:val="00C310E5"/>
    <w:rsid w:val="00C6346A"/>
    <w:rsid w:val="00C77C85"/>
    <w:rsid w:val="00C82007"/>
    <w:rsid w:val="00CA0D29"/>
    <w:rsid w:val="00CB0615"/>
    <w:rsid w:val="00CB1C2A"/>
    <w:rsid w:val="00CB5DCF"/>
    <w:rsid w:val="00CE1F07"/>
    <w:rsid w:val="00CE3750"/>
    <w:rsid w:val="00CF2A0B"/>
    <w:rsid w:val="00CF52CB"/>
    <w:rsid w:val="00CF533C"/>
    <w:rsid w:val="00D02CE6"/>
    <w:rsid w:val="00D06252"/>
    <w:rsid w:val="00D070C2"/>
    <w:rsid w:val="00D073C9"/>
    <w:rsid w:val="00D14B0D"/>
    <w:rsid w:val="00D310F6"/>
    <w:rsid w:val="00D3130C"/>
    <w:rsid w:val="00D3159F"/>
    <w:rsid w:val="00D31B44"/>
    <w:rsid w:val="00D355D2"/>
    <w:rsid w:val="00D44296"/>
    <w:rsid w:val="00D55FB1"/>
    <w:rsid w:val="00D60E03"/>
    <w:rsid w:val="00D6771D"/>
    <w:rsid w:val="00D87BDB"/>
    <w:rsid w:val="00D92138"/>
    <w:rsid w:val="00D9242A"/>
    <w:rsid w:val="00D9579E"/>
    <w:rsid w:val="00D96068"/>
    <w:rsid w:val="00DB051B"/>
    <w:rsid w:val="00DB0CE8"/>
    <w:rsid w:val="00DB3899"/>
    <w:rsid w:val="00DE31FF"/>
    <w:rsid w:val="00DF4D30"/>
    <w:rsid w:val="00DF5525"/>
    <w:rsid w:val="00E002F3"/>
    <w:rsid w:val="00E10EF5"/>
    <w:rsid w:val="00E11833"/>
    <w:rsid w:val="00E13AAE"/>
    <w:rsid w:val="00E20AF5"/>
    <w:rsid w:val="00E22A0D"/>
    <w:rsid w:val="00E31D12"/>
    <w:rsid w:val="00E44184"/>
    <w:rsid w:val="00E7149D"/>
    <w:rsid w:val="00E85D8E"/>
    <w:rsid w:val="00EA5317"/>
    <w:rsid w:val="00EB44F1"/>
    <w:rsid w:val="00EC4D17"/>
    <w:rsid w:val="00EC5EB6"/>
    <w:rsid w:val="00ED0021"/>
    <w:rsid w:val="00EF7552"/>
    <w:rsid w:val="00F22CD7"/>
    <w:rsid w:val="00F25DA3"/>
    <w:rsid w:val="00F30C3A"/>
    <w:rsid w:val="00F34349"/>
    <w:rsid w:val="00F573B7"/>
    <w:rsid w:val="00F61F6E"/>
    <w:rsid w:val="00F651FC"/>
    <w:rsid w:val="00F66E84"/>
    <w:rsid w:val="00F80E36"/>
    <w:rsid w:val="00F8109D"/>
    <w:rsid w:val="00F93F79"/>
    <w:rsid w:val="00F97852"/>
    <w:rsid w:val="00FA0570"/>
    <w:rsid w:val="00FA7A14"/>
    <w:rsid w:val="00FB0959"/>
    <w:rsid w:val="00FB4D90"/>
    <w:rsid w:val="00FB7A3F"/>
    <w:rsid w:val="00FD4086"/>
    <w:rsid w:val="00FD6080"/>
    <w:rsid w:val="00FE18B1"/>
    <w:rsid w:val="00FF2087"/>
    <w:rsid w:val="00FF4775"/>
    <w:rsid w:val="00FF60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EBD132B"/>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 Standard"/>
    <w:qFormat/>
    <w:rsid w:val="002E068C"/>
    <w:pPr>
      <w:spacing w:line="260" w:lineRule="exact"/>
    </w:pPr>
    <w:rPr>
      <w:rFonts w:ascii="Franklin Gothic Book" w:hAnsi="Franklin Gothic Book"/>
      <w:color w:val="000000" w:themeColor="text1"/>
      <w:spacing w:val="4"/>
      <w:sz w:val="21"/>
      <w:lang w:val="en-GB"/>
    </w:rPr>
  </w:style>
  <w:style w:type="paragraph" w:styleId="Heading1">
    <w:name w:val="heading 1"/>
    <w:aliases w:val="HEADLINE 1"/>
    <w:basedOn w:val="Normal"/>
    <w:next w:val="Normal"/>
    <w:link w:val="Heading1Char"/>
    <w:uiPriority w:val="9"/>
    <w:rsid w:val="004A36CE"/>
    <w:pPr>
      <w:keepNext/>
      <w:keepLines/>
      <w:outlineLvl w:val="0"/>
    </w:pPr>
    <w:rPr>
      <w:rFonts w:ascii="Franklin Gothic Demi" w:eastAsiaTheme="majorEastAsia" w:hAnsi="Franklin Gothic Demi" w:cstheme="majorBidi"/>
      <w:color w:val="E1E7F7" w:themeColor="accent1"/>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S">
    <w:name w:val="HEADLINES"/>
    <w:basedOn w:val="Normal"/>
    <w:next w:val="SUBHEADLINES"/>
    <w:autoRedefine/>
    <w:qFormat/>
    <w:rsid w:val="00541721"/>
    <w:pPr>
      <w:spacing w:line="520" w:lineRule="exact"/>
    </w:pPr>
    <w:rPr>
      <w:rFonts w:ascii="Franklin Gothic Demi" w:hAnsi="Franklin Gothic Demi"/>
      <w:sz w:val="44"/>
    </w:rPr>
  </w:style>
  <w:style w:type="paragraph" w:customStyle="1" w:styleId="SUBHEADLINES">
    <w:name w:val="SUBHEADLINES"/>
    <w:basedOn w:val="Normal"/>
    <w:autoRedefine/>
    <w:qFormat/>
    <w:rsid w:val="00DF4D30"/>
    <w:pPr>
      <w:spacing w:line="300" w:lineRule="exact"/>
    </w:pPr>
    <w:rPr>
      <w:rFonts w:ascii="Franklin Gothic Demi" w:hAnsi="Franklin Gothic Demi"/>
      <w:color w:val="000000" w:themeColor="text1" w:themeShade="80"/>
      <w:sz w:val="25"/>
    </w:rPr>
  </w:style>
  <w:style w:type="paragraph" w:customStyle="1" w:styleId="BOLDStandard">
    <w:name w:val="BOLD Standard"/>
    <w:basedOn w:val="Normal"/>
    <w:next w:val="Normal"/>
    <w:autoRedefine/>
    <w:qFormat/>
    <w:rsid w:val="002E068C"/>
    <w:rPr>
      <w:rFonts w:ascii="Franklin Gothic Demi" w:hAnsi="Franklin Gothic Demi"/>
    </w:rPr>
  </w:style>
  <w:style w:type="character" w:customStyle="1" w:styleId="Heading1Char">
    <w:name w:val="Heading 1 Char"/>
    <w:aliases w:val="HEADLINE 1 Char"/>
    <w:basedOn w:val="DefaultParagraphFont"/>
    <w:link w:val="Heading1"/>
    <w:uiPriority w:val="9"/>
    <w:rsid w:val="004A36CE"/>
    <w:rPr>
      <w:rFonts w:ascii="Franklin Gothic Demi" w:eastAsiaTheme="majorEastAsia" w:hAnsi="Franklin Gothic Demi" w:cstheme="majorBidi"/>
      <w:color w:val="E1E7F7" w:themeColor="accent1"/>
      <w:sz w:val="21"/>
      <w:szCs w:val="32"/>
    </w:rPr>
  </w:style>
  <w:style w:type="paragraph" w:styleId="Header">
    <w:name w:val="header"/>
    <w:basedOn w:val="Normal"/>
    <w:link w:val="HeaderChar"/>
    <w:uiPriority w:val="99"/>
    <w:unhideWhenUsed/>
    <w:rsid w:val="00AD479F"/>
    <w:pPr>
      <w:tabs>
        <w:tab w:val="center" w:pos="4536"/>
        <w:tab w:val="right" w:pos="9072"/>
      </w:tabs>
      <w:spacing w:line="240" w:lineRule="auto"/>
    </w:pPr>
  </w:style>
  <w:style w:type="character" w:customStyle="1" w:styleId="HeaderChar">
    <w:name w:val="Header Char"/>
    <w:basedOn w:val="DefaultParagraphFont"/>
    <w:link w:val="Header"/>
    <w:uiPriority w:val="99"/>
    <w:rsid w:val="00AD479F"/>
    <w:rPr>
      <w:rFonts w:ascii="Franklin Gothic Book" w:hAnsi="Franklin Gothic Book"/>
      <w:color w:val="000000" w:themeColor="text1"/>
      <w:sz w:val="21"/>
    </w:rPr>
  </w:style>
  <w:style w:type="paragraph" w:styleId="Footer">
    <w:name w:val="footer"/>
    <w:basedOn w:val="Normal"/>
    <w:link w:val="FooterChar"/>
    <w:autoRedefine/>
    <w:uiPriority w:val="99"/>
    <w:unhideWhenUsed/>
    <w:rsid w:val="00D87BDB"/>
    <w:pPr>
      <w:widowControl w:val="0"/>
      <w:tabs>
        <w:tab w:val="center" w:pos="4536"/>
        <w:tab w:val="left" w:pos="6180"/>
        <w:tab w:val="right" w:pos="8611"/>
        <w:tab w:val="right" w:pos="9072"/>
      </w:tabs>
      <w:spacing w:line="240" w:lineRule="auto"/>
      <w:ind w:left="1588"/>
      <w:jc w:val="right"/>
    </w:pPr>
    <w:rPr>
      <w:rFonts w:ascii="Franklin Gothic Demi" w:hAnsi="Franklin Gothic Demi"/>
      <w:color w:val="005B78" w:themeColor="accent2" w:themeShade="BF"/>
    </w:rPr>
  </w:style>
  <w:style w:type="character" w:customStyle="1" w:styleId="FooterChar">
    <w:name w:val="Footer Char"/>
    <w:basedOn w:val="DefaultParagraphFont"/>
    <w:link w:val="Footer"/>
    <w:uiPriority w:val="99"/>
    <w:rsid w:val="00D87BDB"/>
    <w:rPr>
      <w:rFonts w:ascii="Franklin Gothic Demi" w:hAnsi="Franklin Gothic Demi"/>
      <w:color w:val="005B78" w:themeColor="accent2" w:themeShade="BF"/>
      <w:spacing w:val="4"/>
      <w:sz w:val="21"/>
      <w:lang w:val="en-GB"/>
    </w:rPr>
  </w:style>
  <w:style w:type="table" w:styleId="TableGrid">
    <w:name w:val="Table Grid"/>
    <w:basedOn w:val="TableNormal"/>
    <w:uiPriority w:val="39"/>
    <w:rsid w:val="00871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A3232"/>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A3232"/>
    <w:rPr>
      <w:rFonts w:ascii="Times New Roman" w:hAnsi="Times New Roman" w:cs="Times New Roman"/>
      <w:color w:val="000000" w:themeColor="text1"/>
      <w:spacing w:val="4"/>
      <w:sz w:val="18"/>
      <w:szCs w:val="18"/>
    </w:rPr>
  </w:style>
  <w:style w:type="paragraph" w:styleId="ListParagraph">
    <w:name w:val="List Paragraph"/>
    <w:basedOn w:val="Normal"/>
    <w:uiPriority w:val="34"/>
    <w:qFormat/>
    <w:rsid w:val="005538A8"/>
    <w:pPr>
      <w:ind w:left="720"/>
      <w:contextualSpacing/>
    </w:pPr>
  </w:style>
  <w:style w:type="paragraph" w:customStyle="1" w:styleId="BOLDStandardBLUE">
    <w:name w:val="BOLD Standard BLUE"/>
    <w:basedOn w:val="BOLDStandard"/>
    <w:autoRedefine/>
    <w:qFormat/>
    <w:rsid w:val="003A05DF"/>
    <w:rPr>
      <w:color w:val="007BA1" w:themeColor="accent2"/>
    </w:rPr>
  </w:style>
  <w:style w:type="paragraph" w:styleId="FootnoteText">
    <w:name w:val="footnote text"/>
    <w:basedOn w:val="Normal"/>
    <w:link w:val="FootnoteTextChar"/>
    <w:autoRedefine/>
    <w:uiPriority w:val="99"/>
    <w:unhideWhenUsed/>
    <w:rsid w:val="003F1C9A"/>
    <w:pPr>
      <w:spacing w:line="180" w:lineRule="exact"/>
    </w:pPr>
    <w:rPr>
      <w:sz w:val="13"/>
    </w:rPr>
  </w:style>
  <w:style w:type="character" w:customStyle="1" w:styleId="FootnoteTextChar">
    <w:name w:val="Footnote Text Char"/>
    <w:basedOn w:val="DefaultParagraphFont"/>
    <w:link w:val="FootnoteText"/>
    <w:uiPriority w:val="99"/>
    <w:rsid w:val="003F1C9A"/>
    <w:rPr>
      <w:rFonts w:ascii="Franklin Gothic Book" w:hAnsi="Franklin Gothic Book"/>
      <w:color w:val="000000" w:themeColor="text1"/>
      <w:spacing w:val="4"/>
      <w:sz w:val="13"/>
      <w:lang w:val="en-GB"/>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number"/>
    <w:basedOn w:val="DefaultParagraphFont"/>
    <w:link w:val="BVIfnrZnak"/>
    <w:uiPriority w:val="99"/>
    <w:unhideWhenUsed/>
    <w:qFormat/>
    <w:rsid w:val="00541721"/>
    <w:rPr>
      <w:rFonts w:ascii="Franklin Gothic Book" w:hAnsi="Franklin Gothic Book"/>
      <w:b w:val="0"/>
      <w:bCs w:val="0"/>
      <w:i w:val="0"/>
      <w:iCs w:val="0"/>
      <w:color w:val="000000" w:themeColor="text1"/>
      <w:sz w:val="16"/>
      <w:vertAlign w:val="superscript"/>
    </w:rPr>
  </w:style>
  <w:style w:type="paragraph" w:customStyle="1" w:styleId="Participants">
    <w:name w:val="Participants"/>
    <w:basedOn w:val="Normal"/>
    <w:autoRedefine/>
    <w:qFormat/>
    <w:rsid w:val="000D0911"/>
    <w:pPr>
      <w:spacing w:line="220" w:lineRule="exact"/>
    </w:pPr>
    <w:rPr>
      <w:sz w:val="17"/>
    </w:rPr>
  </w:style>
  <w:style w:type="paragraph" w:customStyle="1" w:styleId="PARTICIPANTS0">
    <w:name w:val="PARTICIPANTS"/>
    <w:basedOn w:val="Normal"/>
    <w:autoRedefine/>
    <w:qFormat/>
    <w:rsid w:val="000D0911"/>
    <w:pPr>
      <w:spacing w:line="220" w:lineRule="exact"/>
    </w:pPr>
    <w:rPr>
      <w:sz w:val="17"/>
    </w:rPr>
  </w:style>
  <w:style w:type="table" w:customStyle="1" w:styleId="GridTable4-Accent11">
    <w:name w:val="Grid Table 4 - Accent 11"/>
    <w:basedOn w:val="TableNormal"/>
    <w:uiPriority w:val="49"/>
    <w:rsid w:val="00891988"/>
    <w:tblPr>
      <w:tblStyleRowBandSize w:val="1"/>
      <w:tblStyleColBandSize w:val="1"/>
      <w:tblBorders>
        <w:top w:val="single" w:sz="4" w:space="0" w:color="ECF0FA" w:themeColor="accent1" w:themeTint="99"/>
        <w:left w:val="single" w:sz="4" w:space="0" w:color="ECF0FA" w:themeColor="accent1" w:themeTint="99"/>
        <w:bottom w:val="single" w:sz="4" w:space="0" w:color="ECF0FA" w:themeColor="accent1" w:themeTint="99"/>
        <w:right w:val="single" w:sz="4" w:space="0" w:color="ECF0FA" w:themeColor="accent1" w:themeTint="99"/>
        <w:insideH w:val="single" w:sz="4" w:space="0" w:color="ECF0FA" w:themeColor="accent1" w:themeTint="99"/>
        <w:insideV w:val="single" w:sz="4" w:space="0" w:color="ECF0FA" w:themeColor="accent1" w:themeTint="99"/>
      </w:tblBorders>
    </w:tblPr>
    <w:tblStylePr w:type="firstRow">
      <w:rPr>
        <w:b/>
        <w:bCs/>
        <w:color w:val="FFFFFF" w:themeColor="background1"/>
      </w:rPr>
      <w:tblPr/>
      <w:tcPr>
        <w:tcBorders>
          <w:top w:val="single" w:sz="4" w:space="0" w:color="E1E7F7" w:themeColor="accent1"/>
          <w:left w:val="single" w:sz="4" w:space="0" w:color="E1E7F7" w:themeColor="accent1"/>
          <w:bottom w:val="single" w:sz="4" w:space="0" w:color="E1E7F7" w:themeColor="accent1"/>
          <w:right w:val="single" w:sz="4" w:space="0" w:color="E1E7F7" w:themeColor="accent1"/>
          <w:insideH w:val="nil"/>
          <w:insideV w:val="nil"/>
        </w:tcBorders>
        <w:shd w:val="clear" w:color="auto" w:fill="E1E7F7" w:themeFill="accent1"/>
      </w:tcPr>
    </w:tblStylePr>
    <w:tblStylePr w:type="lastRow">
      <w:rPr>
        <w:b/>
        <w:bCs/>
      </w:rPr>
      <w:tblPr/>
      <w:tcPr>
        <w:tcBorders>
          <w:top w:val="double" w:sz="4" w:space="0" w:color="E1E7F7" w:themeColor="accent1"/>
        </w:tcBorders>
      </w:tcPr>
    </w:tblStylePr>
    <w:tblStylePr w:type="firstCol">
      <w:rPr>
        <w:b/>
        <w:bCs/>
      </w:rPr>
    </w:tblStylePr>
    <w:tblStylePr w:type="lastCol">
      <w:rPr>
        <w:b/>
        <w:bCs/>
      </w:rPr>
    </w:tblStylePr>
    <w:tblStylePr w:type="band1Vert">
      <w:tblPr/>
      <w:tcPr>
        <w:shd w:val="clear" w:color="auto" w:fill="F8FAFD" w:themeFill="accent1" w:themeFillTint="33"/>
      </w:tcPr>
    </w:tblStylePr>
    <w:tblStylePr w:type="band1Horz">
      <w:tblPr/>
      <w:tcPr>
        <w:shd w:val="clear" w:color="auto" w:fill="F8FAFD" w:themeFill="accent1" w:themeFillTint="33"/>
      </w:tcPr>
    </w:tblStylePr>
  </w:style>
  <w:style w:type="character" w:styleId="CommentReference">
    <w:name w:val="annotation reference"/>
    <w:basedOn w:val="DefaultParagraphFont"/>
    <w:uiPriority w:val="99"/>
    <w:semiHidden/>
    <w:unhideWhenUsed/>
    <w:rsid w:val="008B4F47"/>
    <w:rPr>
      <w:sz w:val="16"/>
      <w:szCs w:val="16"/>
    </w:rPr>
  </w:style>
  <w:style w:type="paragraph" w:styleId="CommentText">
    <w:name w:val="annotation text"/>
    <w:basedOn w:val="Normal"/>
    <w:link w:val="CommentTextChar"/>
    <w:uiPriority w:val="99"/>
    <w:unhideWhenUsed/>
    <w:rsid w:val="008B4F47"/>
    <w:pPr>
      <w:spacing w:line="240" w:lineRule="auto"/>
    </w:pPr>
    <w:rPr>
      <w:sz w:val="20"/>
      <w:szCs w:val="20"/>
    </w:rPr>
  </w:style>
  <w:style w:type="character" w:customStyle="1" w:styleId="CommentTextChar">
    <w:name w:val="Comment Text Char"/>
    <w:basedOn w:val="DefaultParagraphFont"/>
    <w:link w:val="CommentText"/>
    <w:uiPriority w:val="99"/>
    <w:rsid w:val="008B4F47"/>
    <w:rPr>
      <w:rFonts w:ascii="Franklin Gothic Book" w:hAnsi="Franklin Gothic Book"/>
      <w:color w:val="000000" w:themeColor="text1"/>
      <w:spacing w:val="4"/>
      <w:sz w:val="20"/>
      <w:szCs w:val="20"/>
      <w:lang w:val="en-GB"/>
    </w:rPr>
  </w:style>
  <w:style w:type="paragraph" w:styleId="CommentSubject">
    <w:name w:val="annotation subject"/>
    <w:basedOn w:val="CommentText"/>
    <w:next w:val="CommentText"/>
    <w:link w:val="CommentSubjectChar"/>
    <w:uiPriority w:val="99"/>
    <w:semiHidden/>
    <w:unhideWhenUsed/>
    <w:rsid w:val="008B4F47"/>
    <w:rPr>
      <w:b/>
      <w:bCs/>
    </w:rPr>
  </w:style>
  <w:style w:type="character" w:customStyle="1" w:styleId="CommentSubjectChar">
    <w:name w:val="Comment Subject Char"/>
    <w:basedOn w:val="CommentTextChar"/>
    <w:link w:val="CommentSubject"/>
    <w:uiPriority w:val="99"/>
    <w:semiHidden/>
    <w:rsid w:val="008B4F47"/>
    <w:rPr>
      <w:rFonts w:ascii="Franklin Gothic Book" w:hAnsi="Franklin Gothic Book"/>
      <w:b/>
      <w:bCs/>
      <w:color w:val="000000" w:themeColor="text1"/>
      <w:spacing w:val="4"/>
      <w:sz w:val="20"/>
      <w:szCs w:val="20"/>
      <w:lang w:val="en-GB"/>
    </w:rPr>
  </w:style>
  <w:style w:type="paragraph" w:customStyle="1" w:styleId="Default">
    <w:name w:val="Default"/>
    <w:rsid w:val="00405F13"/>
    <w:pPr>
      <w:autoSpaceDE w:val="0"/>
      <w:autoSpaceDN w:val="0"/>
      <w:adjustRightInd w:val="0"/>
    </w:pPr>
    <w:rPr>
      <w:rFonts w:ascii="EUAlbertina" w:hAnsi="EUAlbertina" w:cs="EUAlbertina"/>
      <w:color w:val="000000"/>
      <w:lang w:val="en-US"/>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FootnoteReference"/>
    <w:uiPriority w:val="99"/>
    <w:rsid w:val="00405F13"/>
    <w:pPr>
      <w:spacing w:after="160" w:line="240" w:lineRule="exact"/>
    </w:pPr>
    <w:rPr>
      <w:spacing w:val="0"/>
      <w:sz w:val="16"/>
      <w:vertAlign w:val="superscript"/>
      <w:lang w:val="de-DE"/>
    </w:rPr>
  </w:style>
  <w:style w:type="character" w:styleId="HTMLDefinition">
    <w:name w:val="HTML Definition"/>
    <w:basedOn w:val="DefaultParagraphFont"/>
    <w:uiPriority w:val="99"/>
    <w:semiHidden/>
    <w:unhideWhenUsed/>
    <w:rsid w:val="003B6227"/>
    <w:rPr>
      <w:i/>
      <w:iCs/>
    </w:rPr>
  </w:style>
  <w:style w:type="character" w:styleId="Hyperlink">
    <w:name w:val="Hyperlink"/>
    <w:basedOn w:val="DefaultParagraphFont"/>
    <w:uiPriority w:val="99"/>
    <w:unhideWhenUsed/>
    <w:rsid w:val="00082BEB"/>
    <w:rPr>
      <w:color w:val="8EBED1" w:themeColor="hyperlink"/>
      <w:u w:val="single"/>
    </w:rPr>
  </w:style>
  <w:style w:type="paragraph" w:customStyle="1" w:styleId="title-doc-first">
    <w:name w:val="title-doc-first"/>
    <w:basedOn w:val="Normal"/>
    <w:rsid w:val="00A90C76"/>
    <w:pPr>
      <w:spacing w:before="100" w:beforeAutospacing="1" w:after="100" w:afterAutospacing="1" w:line="240" w:lineRule="auto"/>
    </w:pPr>
    <w:rPr>
      <w:rFonts w:ascii="Times New Roman" w:eastAsia="Times New Roman" w:hAnsi="Times New Roman" w:cs="Times New Roman"/>
      <w:color w:val="auto"/>
      <w:spacing w:val="0"/>
      <w:sz w:val="24"/>
      <w:lang w:val="en-US"/>
    </w:rPr>
  </w:style>
  <w:style w:type="character" w:customStyle="1" w:styleId="UnresolvedMention1">
    <w:name w:val="Unresolved Mention1"/>
    <w:basedOn w:val="DefaultParagraphFont"/>
    <w:uiPriority w:val="99"/>
    <w:semiHidden/>
    <w:unhideWhenUsed/>
    <w:rsid w:val="00A03968"/>
    <w:rPr>
      <w:color w:val="605E5C"/>
      <w:shd w:val="clear" w:color="auto" w:fill="E1DFDD"/>
    </w:rPr>
  </w:style>
  <w:style w:type="character" w:customStyle="1" w:styleId="UnresolvedMention2">
    <w:name w:val="Unresolved Mention2"/>
    <w:basedOn w:val="DefaultParagraphFont"/>
    <w:uiPriority w:val="99"/>
    <w:semiHidden/>
    <w:unhideWhenUsed/>
    <w:rsid w:val="00C16B07"/>
    <w:rPr>
      <w:color w:val="605E5C"/>
      <w:shd w:val="clear" w:color="auto" w:fill="E1DFDD"/>
    </w:rPr>
  </w:style>
  <w:style w:type="paragraph" w:styleId="Revision">
    <w:name w:val="Revision"/>
    <w:hidden/>
    <w:uiPriority w:val="99"/>
    <w:semiHidden/>
    <w:rsid w:val="003721B6"/>
    <w:rPr>
      <w:rFonts w:ascii="Franklin Gothic Book" w:hAnsi="Franklin Gothic Book"/>
      <w:color w:val="000000" w:themeColor="text1"/>
      <w:spacing w:val="4"/>
      <w:sz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584260">
      <w:bodyDiv w:val="1"/>
      <w:marLeft w:val="0"/>
      <w:marRight w:val="0"/>
      <w:marTop w:val="0"/>
      <w:marBottom w:val="0"/>
      <w:divBdr>
        <w:top w:val="none" w:sz="0" w:space="0" w:color="auto"/>
        <w:left w:val="none" w:sz="0" w:space="0" w:color="auto"/>
        <w:bottom w:val="none" w:sz="0" w:space="0" w:color="auto"/>
        <w:right w:val="none" w:sz="0" w:space="0" w:color="auto"/>
      </w:divBdr>
    </w:div>
    <w:div w:id="9591920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teract-eu.net/library?title=road+map&amp;field_fields_of_expertise_tid=All&amp;field_networks_tid=All"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interact-eu.net/library?title=&amp;field_fields_of_expertise_tid=11&amp;field_networks_tid=Al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teract-eu.net/library?title=&amp;field_fields_of_expertise_tid=11&amp;field_networks_tid=Al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4.tif"/></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N/TXT/PDF/?uri=CELEX:32003L0087&amp;from=EN" TargetMode="External"/><Relationship Id="rId7" Type="http://schemas.openxmlformats.org/officeDocument/2006/relationships/hyperlink" Target="https://ec.europa.eu/regional_policy/en/policy/how/improving-investment/simplified-cost-options" TargetMode="External"/><Relationship Id="rId2" Type="http://schemas.openxmlformats.org/officeDocument/2006/relationships/hyperlink" Target="https://ec.europa.eu/growth/single-market/public-procurement/rules-implementation/" TargetMode="External"/><Relationship Id="rId1" Type="http://schemas.openxmlformats.org/officeDocument/2006/relationships/hyperlink" Target="https://www.interact-eu.net/library?title=public+procurement&amp;field_fields_of_expertise_tid=All&amp;field_networks_tid=All" TargetMode="External"/><Relationship Id="rId6" Type="http://schemas.openxmlformats.org/officeDocument/2006/relationships/hyperlink" Target="https://eur-lex.europa.eu/legal-content/EN/ALL/?uri=CELEX%3A32009L0033" TargetMode="External"/><Relationship Id="rId5" Type="http://schemas.openxmlformats.org/officeDocument/2006/relationships/hyperlink" Target="https://eur-lex.europa.eu/legal-content/EN/TXT/?uri=celex%3A32012L0027" TargetMode="External"/><Relationship Id="rId4" Type="http://schemas.openxmlformats.org/officeDocument/2006/relationships/hyperlink" Target="https://eur-lex.europa.eu/legal-content/EN/TXT/?uri=CELEX%3A02014R0651-202108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tif"/></Relationships>
</file>

<file path=word/theme/theme1.xml><?xml version="1.0" encoding="utf-8"?>
<a:theme xmlns:a="http://schemas.openxmlformats.org/drawingml/2006/main" name="Office-Design">
  <a:themeElements>
    <a:clrScheme name="Interact_Farbpalette 1">
      <a:dk1>
        <a:srgbClr val="000000"/>
      </a:dk1>
      <a:lt1>
        <a:srgbClr val="FFFFFF"/>
      </a:lt1>
      <a:dk2>
        <a:srgbClr val="000000"/>
      </a:dk2>
      <a:lt2>
        <a:srgbClr val="FFFFFF"/>
      </a:lt2>
      <a:accent1>
        <a:srgbClr val="E1E7F7"/>
      </a:accent1>
      <a:accent2>
        <a:srgbClr val="007BA1"/>
      </a:accent2>
      <a:accent3>
        <a:srgbClr val="FBB900"/>
      </a:accent3>
      <a:accent4>
        <a:srgbClr val="E1BF8C"/>
      </a:accent4>
      <a:accent5>
        <a:srgbClr val="706D67"/>
      </a:accent5>
      <a:accent6>
        <a:srgbClr val="BDBCB6"/>
      </a:accent6>
      <a:hlink>
        <a:srgbClr val="8EBED1"/>
      </a:hlink>
      <a:folHlink>
        <a:srgbClr val="918C88"/>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EB483B84CC56B4890663BF9EF097BB5" ma:contentTypeVersion="13" ma:contentTypeDescription="Crée un document." ma:contentTypeScope="" ma:versionID="dfe0bd1803b8c650735a8ea99b9187c4">
  <xsd:schema xmlns:xsd="http://www.w3.org/2001/XMLSchema" xmlns:xs="http://www.w3.org/2001/XMLSchema" xmlns:p="http://schemas.microsoft.com/office/2006/metadata/properties" xmlns:ns2="a8ac735b-4cbf-4c46-8e6c-daab456fcf60" xmlns:ns3="2a122f46-8c42-4f22-91af-c2372f0ea471" targetNamespace="http://schemas.microsoft.com/office/2006/metadata/properties" ma:root="true" ma:fieldsID="0b894d59e7713373e40419e118181bda" ns2:_="" ns3:_="">
    <xsd:import namespace="a8ac735b-4cbf-4c46-8e6c-daab456fcf60"/>
    <xsd:import namespace="2a122f46-8c42-4f22-91af-c2372f0ea47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ac735b-4cbf-4c46-8e6c-daab456fcf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122f46-8c42-4f22-91af-c2372f0ea471"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916A575-6178-4824-8380-5AD0D654FD42}">
  <ds:schemaRefs>
    <ds:schemaRef ds:uri="http://schemas.microsoft.com/sharepoint/v3/contenttype/forms"/>
  </ds:schemaRefs>
</ds:datastoreItem>
</file>

<file path=customXml/itemProps2.xml><?xml version="1.0" encoding="utf-8"?>
<ds:datastoreItem xmlns:ds="http://schemas.openxmlformats.org/officeDocument/2006/customXml" ds:itemID="{06BBCC33-9705-4A90-8103-06265994F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ac735b-4cbf-4c46-8e6c-daab456fcf60"/>
    <ds:schemaRef ds:uri="2a122f46-8c42-4f22-91af-c2372f0ea4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FE4C2D-DDAE-44E6-A030-324943EE7DBA}">
  <ds:schemaRefs>
    <ds:schemaRef ds:uri="a8ac735b-4cbf-4c46-8e6c-daab456fcf60"/>
    <ds:schemaRef ds:uri="http://purl.org/dc/terms/"/>
    <ds:schemaRef ds:uri="http://www.w3.org/XML/1998/namespace"/>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2a122f46-8c42-4f22-91af-c2372f0ea471"/>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8C595CD5-0819-4B2F-8EBA-9DCCA44ED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2157</Words>
  <Characters>12299</Characters>
  <Application>Microsoft Office Word</Application>
  <DocSecurity>0</DocSecurity>
  <Lines>102</Lines>
  <Paragraphs>28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14428</CharactersWithSpaces>
  <SharedDoc>false</SharedDoc>
  <HyperlinkBase/>
  <HLinks>
    <vt:vector size="54" baseType="variant">
      <vt:variant>
        <vt:i4>2621484</vt:i4>
      </vt:variant>
      <vt:variant>
        <vt:i4>3</vt:i4>
      </vt:variant>
      <vt:variant>
        <vt:i4>0</vt:i4>
      </vt:variant>
      <vt:variant>
        <vt:i4>5</vt:i4>
      </vt:variant>
      <vt:variant>
        <vt:lpwstr>https://www.interact-eu.net/library?title=&amp;field_fields_of_expertise_tid=11&amp;field_networks_tid=All</vt:lpwstr>
      </vt:variant>
      <vt:variant>
        <vt:lpwstr>3414-factsheet-application-scos-other-areas-eu-programmes-or-member-states-schemes-copy-paste</vt:lpwstr>
      </vt:variant>
      <vt:variant>
        <vt:i4>6815806</vt:i4>
      </vt:variant>
      <vt:variant>
        <vt:i4>0</vt:i4>
      </vt:variant>
      <vt:variant>
        <vt:i4>0</vt:i4>
      </vt:variant>
      <vt:variant>
        <vt:i4>5</vt:i4>
      </vt:variant>
      <vt:variant>
        <vt:lpwstr>https://www.interact-eu.net/library?title=road+map&amp;field_fields_of_expertise_tid=All&amp;field_networks_tid=All</vt:lpwstr>
      </vt:variant>
      <vt:variant>
        <vt:lpwstr>3575-publication-road-map-programme-specific-sco-2021-2027-period</vt:lpwstr>
      </vt:variant>
      <vt:variant>
        <vt:i4>5242972</vt:i4>
      </vt:variant>
      <vt:variant>
        <vt:i4>18</vt:i4>
      </vt:variant>
      <vt:variant>
        <vt:i4>0</vt:i4>
      </vt:variant>
      <vt:variant>
        <vt:i4>5</vt:i4>
      </vt:variant>
      <vt:variant>
        <vt:lpwstr>https://ec.europa.eu/regional_policy/en/policy/how/improving-investment/simplified-cost-options</vt:lpwstr>
      </vt:variant>
      <vt:variant>
        <vt:lpwstr>1</vt:lpwstr>
      </vt:variant>
      <vt:variant>
        <vt:i4>7995500</vt:i4>
      </vt:variant>
      <vt:variant>
        <vt:i4>15</vt:i4>
      </vt:variant>
      <vt:variant>
        <vt:i4>0</vt:i4>
      </vt:variant>
      <vt:variant>
        <vt:i4>5</vt:i4>
      </vt:variant>
      <vt:variant>
        <vt:lpwstr>https://eur-lex.europa.eu/legal-content/EN/ALL/?uri=CELEX%3A32009L0033</vt:lpwstr>
      </vt:variant>
      <vt:variant>
        <vt:lpwstr/>
      </vt:variant>
      <vt:variant>
        <vt:i4>7471218</vt:i4>
      </vt:variant>
      <vt:variant>
        <vt:i4>12</vt:i4>
      </vt:variant>
      <vt:variant>
        <vt:i4>0</vt:i4>
      </vt:variant>
      <vt:variant>
        <vt:i4>5</vt:i4>
      </vt:variant>
      <vt:variant>
        <vt:lpwstr>https://eur-lex.europa.eu/legal-content/EN/TXT/?uri=celex%3A32012L0027</vt:lpwstr>
      </vt:variant>
      <vt:variant>
        <vt:lpwstr/>
      </vt:variant>
      <vt:variant>
        <vt:i4>7077988</vt:i4>
      </vt:variant>
      <vt:variant>
        <vt:i4>9</vt:i4>
      </vt:variant>
      <vt:variant>
        <vt:i4>0</vt:i4>
      </vt:variant>
      <vt:variant>
        <vt:i4>5</vt:i4>
      </vt:variant>
      <vt:variant>
        <vt:lpwstr>https://eur-lex.europa.eu/legal-content/EN/TXT/?uri=CELEX%3A02014R0651-20210801</vt:lpwstr>
      </vt:variant>
      <vt:variant>
        <vt:lpwstr/>
      </vt:variant>
      <vt:variant>
        <vt:i4>4259933</vt:i4>
      </vt:variant>
      <vt:variant>
        <vt:i4>6</vt:i4>
      </vt:variant>
      <vt:variant>
        <vt:i4>0</vt:i4>
      </vt:variant>
      <vt:variant>
        <vt:i4>5</vt:i4>
      </vt:variant>
      <vt:variant>
        <vt:lpwstr>https://eur-lex.europa.eu/legal-content/EN/TXT/PDF/?uri=CELEX:32003L0087&amp;from=EN</vt:lpwstr>
      </vt:variant>
      <vt:variant>
        <vt:lpwstr/>
      </vt:variant>
      <vt:variant>
        <vt:i4>7536693</vt:i4>
      </vt:variant>
      <vt:variant>
        <vt:i4>3</vt:i4>
      </vt:variant>
      <vt:variant>
        <vt:i4>0</vt:i4>
      </vt:variant>
      <vt:variant>
        <vt:i4>5</vt:i4>
      </vt:variant>
      <vt:variant>
        <vt:lpwstr>https://ec.europa.eu/growth/single-market/public-procurement/rules-implementation/</vt:lpwstr>
      </vt:variant>
      <vt:variant>
        <vt:lpwstr/>
      </vt:variant>
      <vt:variant>
        <vt:i4>2490406</vt:i4>
      </vt:variant>
      <vt:variant>
        <vt:i4>0</vt:i4>
      </vt:variant>
      <vt:variant>
        <vt:i4>0</vt:i4>
      </vt:variant>
      <vt:variant>
        <vt:i4>5</vt:i4>
      </vt:variant>
      <vt:variant>
        <vt:lpwstr>https://www.interact-eu.net/library?title=public+procurement&amp;field_fields_of_expertise_tid=All&amp;field_networks_tid=All</vt:lpwstr>
      </vt:variant>
      <vt:variant>
        <vt:lpwstr>2669-publication-roadmap-public-procurement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2022-02-23T13:53:00Z</dcterms:created>
  <dcterms:modified xsi:type="dcterms:W3CDTF">2022-02-24T10:23:00Z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0x0101008EB483B84CC56B4890663BF9EF097BB5</vt:lpwstr>
  </property>
</Properties>
</file>